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150"/>
      </w:pPr>
    </w:p>
    <w:p>
      <w:pPr>
        <w:ind w:firstLine="480" w:firstLineChars="150"/>
      </w:pPr>
    </w:p>
    <w:p>
      <w:pPr>
        <w:ind w:firstLine="642" w:firstLineChars="150"/>
        <w:jc w:val="center"/>
        <w:rPr>
          <w:rFonts w:hint="eastAsia" w:asciiTheme="majorEastAsia" w:hAnsiTheme="majorEastAsia" w:eastAsiaTheme="majorEastAsia" w:cstheme="majorEastAsia"/>
          <w:b/>
          <w:bCs/>
          <w:spacing w:val="-6"/>
          <w:sz w:val="44"/>
          <w:szCs w:val="44"/>
          <w:rPrChange w:id="0" w:author="tyj" w:date="2020-07-20T10:55:04Z">
            <w:rPr>
              <w:rFonts w:hint="eastAsia" w:ascii="方正小标宋简体" w:hAnsi="方正小标宋简体" w:eastAsia="方正小标宋简体" w:cs="方正小标宋简体"/>
              <w:spacing w:val="-6"/>
              <w:sz w:val="44"/>
              <w:szCs w:val="44"/>
            </w:rPr>
          </w:rPrChange>
        </w:rPr>
      </w:pPr>
      <w:r>
        <w:rPr>
          <w:rFonts w:hint="eastAsia" w:asciiTheme="majorEastAsia" w:hAnsiTheme="majorEastAsia" w:eastAsiaTheme="majorEastAsia" w:cstheme="majorEastAsia"/>
          <w:b/>
          <w:bCs/>
          <w:spacing w:val="-6"/>
          <w:sz w:val="44"/>
          <w:szCs w:val="44"/>
          <w:rPrChange w:id="1" w:author="tyj" w:date="2020-07-20T10:55:04Z">
            <w:rPr>
              <w:rFonts w:hint="eastAsia" w:ascii="方正小标宋简体" w:hAnsi="方正小标宋简体" w:eastAsia="方正小标宋简体" w:cs="方正小标宋简体"/>
              <w:spacing w:val="-6"/>
              <w:sz w:val="44"/>
              <w:szCs w:val="44"/>
            </w:rPr>
          </w:rPrChange>
        </w:rPr>
        <w:t>广东省体育局</w:t>
      </w:r>
    </w:p>
    <w:p>
      <w:pPr>
        <w:ind w:firstLine="642" w:firstLineChars="150"/>
        <w:jc w:val="center"/>
        <w:rPr>
          <w:rFonts w:hint="eastAsia" w:asciiTheme="majorEastAsia" w:hAnsiTheme="majorEastAsia" w:eastAsiaTheme="majorEastAsia" w:cstheme="majorEastAsia"/>
          <w:b/>
          <w:bCs/>
          <w:sz w:val="30"/>
          <w:szCs w:val="30"/>
          <w:rPrChange w:id="2" w:author="tyj" w:date="2020-07-20T10:55:04Z">
            <w:rPr>
              <w:sz w:val="30"/>
              <w:szCs w:val="30"/>
            </w:rPr>
          </w:rPrChange>
        </w:rPr>
      </w:pPr>
      <w:r>
        <w:rPr>
          <w:rFonts w:hint="eastAsia" w:asciiTheme="majorEastAsia" w:hAnsiTheme="majorEastAsia" w:eastAsiaTheme="majorEastAsia" w:cstheme="majorEastAsia"/>
          <w:b/>
          <w:bCs/>
          <w:spacing w:val="-6"/>
          <w:sz w:val="44"/>
          <w:szCs w:val="44"/>
          <w:rPrChange w:id="3" w:author="tyj" w:date="2020-07-20T10:55:04Z">
            <w:rPr>
              <w:rFonts w:hint="eastAsia" w:ascii="方正小标宋简体" w:hAnsi="方正小标宋简体" w:eastAsia="方正小标宋简体" w:cs="方正小标宋简体"/>
              <w:spacing w:val="-6"/>
              <w:sz w:val="44"/>
              <w:szCs w:val="44"/>
            </w:rPr>
          </w:rPrChange>
        </w:rPr>
        <w:t>2019年部门整体绩效自评报告</w:t>
      </w:r>
    </w:p>
    <w:p>
      <w:pPr>
        <w:ind w:firstLine="450" w:firstLineChars="150"/>
        <w:rPr>
          <w:sz w:val="30"/>
          <w:szCs w:val="30"/>
        </w:rPr>
      </w:pPr>
    </w:p>
    <w:p>
      <w:pPr>
        <w:ind w:firstLine="450" w:firstLineChars="150"/>
        <w:rPr>
          <w:sz w:val="30"/>
          <w:szCs w:val="30"/>
        </w:rPr>
      </w:pPr>
    </w:p>
    <w:p>
      <w:pPr>
        <w:ind w:firstLine="450" w:firstLineChars="150"/>
        <w:rPr>
          <w:sz w:val="30"/>
          <w:szCs w:val="30"/>
        </w:rPr>
      </w:pPr>
    </w:p>
    <w:p>
      <w:pPr>
        <w:ind w:firstLine="450" w:firstLineChars="150"/>
        <w:rPr>
          <w:sz w:val="30"/>
          <w:szCs w:val="30"/>
        </w:rPr>
      </w:pPr>
    </w:p>
    <w:p>
      <w:pPr>
        <w:ind w:firstLine="450" w:firstLineChars="150"/>
        <w:rPr>
          <w:sz w:val="30"/>
          <w:szCs w:val="30"/>
        </w:rPr>
      </w:pPr>
    </w:p>
    <w:p>
      <w:pPr>
        <w:ind w:firstLine="450" w:firstLineChars="150"/>
        <w:rPr>
          <w:sz w:val="30"/>
          <w:szCs w:val="30"/>
        </w:rPr>
      </w:pPr>
    </w:p>
    <w:p>
      <w:pPr>
        <w:ind w:firstLine="450" w:firstLineChars="150"/>
        <w:rPr>
          <w:sz w:val="30"/>
          <w:szCs w:val="30"/>
        </w:rPr>
      </w:pPr>
    </w:p>
    <w:p>
      <w:pPr>
        <w:ind w:firstLine="450" w:firstLineChars="150"/>
        <w:rPr>
          <w:sz w:val="30"/>
          <w:szCs w:val="30"/>
        </w:rPr>
      </w:pPr>
    </w:p>
    <w:p>
      <w:pPr>
        <w:ind w:firstLine="450" w:firstLineChars="150"/>
        <w:rPr>
          <w:sz w:val="30"/>
          <w:szCs w:val="30"/>
        </w:rPr>
      </w:pPr>
    </w:p>
    <w:p>
      <w:r>
        <w:rPr>
          <w:rFonts w:hint="eastAsia"/>
        </w:rPr>
        <w:t xml:space="preserve">     </w:t>
      </w:r>
    </w:p>
    <w:p>
      <w:pPr>
        <w:snapToGrid w:val="0"/>
        <w:rPr>
          <w:highlight w:val="none"/>
          <w:rPrChange w:id="4" w:author="tyj" w:date="2020-07-20T09:37:27Z">
            <w:rPr/>
          </w:rPrChange>
        </w:rPr>
      </w:pPr>
      <w:r>
        <w:rPr>
          <w:rFonts w:hint="eastAsia"/>
        </w:rPr>
        <w:t>部门名称：（公章</w:t>
      </w:r>
      <w:r>
        <w:rPr>
          <w:rFonts w:hint="eastAsia"/>
          <w:highlight w:val="none"/>
          <w:rPrChange w:id="5" w:author="tyj" w:date="2020-07-20T09:37:27Z">
            <w:rPr>
              <w:rFonts w:hint="eastAsia"/>
            </w:rPr>
          </w:rPrChange>
        </w:rPr>
        <w:t>）</w:t>
      </w:r>
      <w:r>
        <w:rPr>
          <w:highlight w:val="none"/>
          <w:rPrChange w:id="6" w:author="tyj" w:date="2020-07-20T09:37:27Z">
            <w:rPr/>
          </w:rPrChange>
        </w:rPr>
        <w:t>广东省体育局</w:t>
      </w:r>
    </w:p>
    <w:p>
      <w:pPr>
        <w:snapToGrid w:val="0"/>
        <w:rPr>
          <w:highlight w:val="none"/>
          <w:rPrChange w:id="7" w:author="tyj" w:date="2020-07-20T09:37:27Z">
            <w:rPr/>
          </w:rPrChange>
        </w:rPr>
      </w:pPr>
      <w:r>
        <w:rPr>
          <w:rFonts w:hint="eastAsia"/>
          <w:highlight w:val="none"/>
          <w:rPrChange w:id="8" w:author="tyj" w:date="2020-07-20T09:37:27Z">
            <w:rPr>
              <w:rFonts w:hint="eastAsia"/>
            </w:rPr>
          </w:rPrChange>
        </w:rPr>
        <w:t>下属二级预算单位数量：</w:t>
      </w:r>
      <w:ins w:id="9" w:author="HP" w:date="2020-07-16T11:51:05Z">
        <w:r>
          <w:rPr>
            <w:rFonts w:hint="eastAsia"/>
            <w:highlight w:val="none"/>
            <w:lang w:val="en-US" w:eastAsia="zh-CN"/>
            <w:rPrChange w:id="10" w:author="tyj" w:date="2020-07-20T09:37:27Z">
              <w:rPr>
                <w:rFonts w:hint="eastAsia"/>
                <w:lang w:val="en-US" w:eastAsia="zh-CN"/>
              </w:rPr>
            </w:rPrChange>
          </w:rPr>
          <w:t>1</w:t>
        </w:r>
      </w:ins>
      <w:ins w:id="11" w:author="HP" w:date="2020-07-16T11:54:00Z">
        <w:r>
          <w:rPr>
            <w:rFonts w:hint="eastAsia"/>
            <w:highlight w:val="none"/>
            <w:lang w:val="en-US" w:eastAsia="zh-CN"/>
            <w:rPrChange w:id="12" w:author="tyj" w:date="2020-07-20T09:37:27Z">
              <w:rPr>
                <w:rFonts w:hint="eastAsia"/>
                <w:lang w:val="en-US" w:eastAsia="zh-CN"/>
              </w:rPr>
            </w:rPrChange>
          </w:rPr>
          <w:t>8</w:t>
        </w:r>
      </w:ins>
      <w:ins w:id="13" w:author="HP" w:date="2020-07-16T11:51:06Z">
        <w:del w:id="14" w:author="tyj" w:date="2020-07-17T08:23:40Z">
          <w:r>
            <w:rPr>
              <w:rFonts w:hint="eastAsia"/>
              <w:highlight w:val="none"/>
              <w:lang w:val="en-US" w:eastAsia="zh-CN"/>
              <w:rPrChange w:id="15" w:author="tyj" w:date="2020-07-20T09:37:27Z">
                <w:rPr>
                  <w:rFonts w:hint="eastAsia"/>
                  <w:lang w:val="en-US" w:eastAsia="zh-CN"/>
                </w:rPr>
              </w:rPrChange>
            </w:rPr>
            <w:delText>？</w:delText>
          </w:r>
        </w:del>
      </w:ins>
      <w:del w:id="16" w:author="HP" w:date="2020-07-16T11:51:04Z">
        <w:r>
          <w:rPr>
            <w:highlight w:val="none"/>
            <w:rPrChange w:id="17" w:author="tyj" w:date="2020-07-20T09:37:27Z">
              <w:rPr/>
            </w:rPrChange>
          </w:rPr>
          <w:delText>1</w:delText>
        </w:r>
      </w:del>
      <w:del w:id="18" w:author="HP" w:date="2020-07-16T11:51:04Z">
        <w:r>
          <w:rPr>
            <w:rFonts w:hint="eastAsia"/>
            <w:highlight w:val="none"/>
            <w:rPrChange w:id="19" w:author="tyj" w:date="2020-07-20T09:37:27Z">
              <w:rPr>
                <w:rFonts w:hint="eastAsia"/>
              </w:rPr>
            </w:rPrChange>
          </w:rPr>
          <w:delText>7</w:delText>
        </w:r>
      </w:del>
    </w:p>
    <w:p>
      <w:pPr>
        <w:snapToGrid w:val="0"/>
      </w:pPr>
      <w:r>
        <w:rPr>
          <w:rFonts w:hint="eastAsia"/>
        </w:rPr>
        <w:t>填报人：</w:t>
      </w:r>
    </w:p>
    <w:p>
      <w:pPr>
        <w:snapToGrid w:val="0"/>
      </w:pPr>
      <w:r>
        <w:rPr>
          <w:rFonts w:hint="eastAsia"/>
        </w:rPr>
        <w:t>联系电话：</w:t>
      </w:r>
    </w:p>
    <w:p>
      <w:pPr>
        <w:snapToGrid w:val="0"/>
      </w:pPr>
      <w:r>
        <w:rPr>
          <w:rFonts w:hint="eastAsia"/>
        </w:rPr>
        <w:t>填报日期：</w:t>
      </w:r>
    </w:p>
    <w:p/>
    <w:p>
      <w:pPr>
        <w:spacing w:line="240" w:lineRule="auto"/>
        <w:ind w:firstLine="0" w:firstLineChars="0"/>
        <w:jc w:val="center"/>
        <w:rPr>
          <w:rFonts w:ascii="宋体" w:hAnsi="宋体" w:eastAsia="宋体"/>
          <w:sz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sdt>
      <w:sdtPr>
        <w:rPr>
          <w:rFonts w:ascii="宋体" w:hAnsi="宋体" w:eastAsia="宋体"/>
          <w:sz w:val="21"/>
        </w:rPr>
        <w:id w:val="147478043"/>
      </w:sdtPr>
      <w:sdtEndPr>
        <w:rPr>
          <w:rFonts w:ascii="宋体" w:hAnsi="宋体" w:eastAsia="宋体"/>
          <w:sz w:val="21"/>
        </w:rPr>
      </w:sdtEndPr>
      <w:sdtContent>
        <w:p>
          <w:pPr>
            <w:spacing w:line="240" w:lineRule="auto"/>
            <w:ind w:firstLine="0" w:firstLineChars="0"/>
            <w:jc w:val="cente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目录</w:t>
          </w:r>
        </w:p>
        <w:p>
          <w:pPr>
            <w:pStyle w:val="12"/>
            <w:tabs>
              <w:tab w:val="right" w:leader="dot" w:pos="8306"/>
            </w:tabs>
          </w:pPr>
          <w:r>
            <w:fldChar w:fldCharType="begin"/>
          </w:r>
          <w:r>
            <w:instrText xml:space="preserve">TOC \o "1-3" \h \u </w:instrText>
          </w:r>
          <w:r>
            <w:fldChar w:fldCharType="separate"/>
          </w:r>
          <w:r>
            <w:fldChar w:fldCharType="begin"/>
          </w:r>
          <w:r>
            <w:instrText xml:space="preserve"> HYPERLINK \l "_Toc5733" </w:instrText>
          </w:r>
          <w:r>
            <w:fldChar w:fldCharType="separate"/>
          </w:r>
          <w:r>
            <w:rPr>
              <w:rFonts w:hint="eastAsia"/>
            </w:rPr>
            <w:t>一、部门基本情况</w:t>
          </w:r>
          <w:r>
            <w:tab/>
          </w:r>
          <w:r>
            <w:fldChar w:fldCharType="begin"/>
          </w:r>
          <w:r>
            <w:instrText xml:space="preserve"> PAGEREF _Toc5733 </w:instrText>
          </w:r>
          <w:r>
            <w:fldChar w:fldCharType="separate"/>
          </w:r>
          <w:r>
            <w:t>1</w:t>
          </w:r>
          <w:r>
            <w:fldChar w:fldCharType="end"/>
          </w:r>
          <w:r>
            <w:fldChar w:fldCharType="end"/>
          </w:r>
        </w:p>
        <w:p>
          <w:pPr>
            <w:pStyle w:val="13"/>
            <w:tabs>
              <w:tab w:val="right" w:leader="dot" w:pos="8306"/>
            </w:tabs>
            <w:ind w:left="118" w:leftChars="37"/>
          </w:pPr>
          <w:r>
            <w:fldChar w:fldCharType="begin"/>
          </w:r>
          <w:r>
            <w:instrText xml:space="preserve"> HYPERLINK \l "_Toc30434" </w:instrText>
          </w:r>
          <w:r>
            <w:fldChar w:fldCharType="separate"/>
          </w:r>
          <w:r>
            <w:rPr>
              <w:rFonts w:hint="eastAsia"/>
            </w:rPr>
            <w:t>（一）部门职能</w:t>
          </w:r>
          <w:r>
            <w:tab/>
          </w:r>
          <w:r>
            <w:fldChar w:fldCharType="begin"/>
          </w:r>
          <w:r>
            <w:instrText xml:space="preserve"> PAGEREF _Toc30434 </w:instrText>
          </w:r>
          <w:r>
            <w:fldChar w:fldCharType="separate"/>
          </w:r>
          <w:r>
            <w:t>1</w:t>
          </w:r>
          <w:r>
            <w:fldChar w:fldCharType="end"/>
          </w:r>
          <w:r>
            <w:fldChar w:fldCharType="end"/>
          </w:r>
        </w:p>
        <w:p>
          <w:pPr>
            <w:pStyle w:val="13"/>
            <w:tabs>
              <w:tab w:val="right" w:leader="dot" w:pos="8306"/>
            </w:tabs>
            <w:ind w:left="118" w:leftChars="37"/>
          </w:pPr>
          <w:r>
            <w:fldChar w:fldCharType="begin"/>
          </w:r>
          <w:r>
            <w:instrText xml:space="preserve"> HYPERLINK \l "_Toc689" </w:instrText>
          </w:r>
          <w:r>
            <w:fldChar w:fldCharType="separate"/>
          </w:r>
          <w:r>
            <w:rPr>
              <w:rFonts w:hint="eastAsia"/>
            </w:rPr>
            <w:t>（二）年度总体工作和重点工作任务</w:t>
          </w:r>
          <w:r>
            <w:tab/>
          </w:r>
          <w:r>
            <w:fldChar w:fldCharType="begin"/>
          </w:r>
          <w:r>
            <w:instrText xml:space="preserve"> PAGEREF _Toc689 </w:instrText>
          </w:r>
          <w:r>
            <w:fldChar w:fldCharType="separate"/>
          </w:r>
          <w:r>
            <w:t>3</w:t>
          </w:r>
          <w:r>
            <w:fldChar w:fldCharType="end"/>
          </w:r>
          <w:r>
            <w:fldChar w:fldCharType="end"/>
          </w:r>
        </w:p>
        <w:p>
          <w:pPr>
            <w:pStyle w:val="13"/>
            <w:tabs>
              <w:tab w:val="right" w:leader="dot" w:pos="8306"/>
            </w:tabs>
            <w:ind w:left="118" w:leftChars="37"/>
          </w:pPr>
          <w:r>
            <w:fldChar w:fldCharType="begin"/>
          </w:r>
          <w:r>
            <w:instrText xml:space="preserve"> HYPERLINK \l "_Toc26529" </w:instrText>
          </w:r>
          <w:r>
            <w:fldChar w:fldCharType="separate"/>
          </w:r>
          <w:r>
            <w:rPr>
              <w:rFonts w:hint="eastAsia"/>
            </w:rPr>
            <w:t>（三）部门整体支出绩效目标</w:t>
          </w:r>
          <w:r>
            <w:tab/>
          </w:r>
          <w:r>
            <w:fldChar w:fldCharType="begin"/>
          </w:r>
          <w:r>
            <w:instrText xml:space="preserve"> PAGEREF _Toc26529 </w:instrText>
          </w:r>
          <w:r>
            <w:fldChar w:fldCharType="separate"/>
          </w:r>
          <w:r>
            <w:t>6</w:t>
          </w:r>
          <w:r>
            <w:fldChar w:fldCharType="end"/>
          </w:r>
          <w:r>
            <w:fldChar w:fldCharType="end"/>
          </w:r>
        </w:p>
        <w:p>
          <w:pPr>
            <w:pStyle w:val="13"/>
            <w:tabs>
              <w:tab w:val="right" w:leader="dot" w:pos="8306"/>
            </w:tabs>
            <w:ind w:left="118" w:leftChars="37"/>
          </w:pPr>
          <w:r>
            <w:fldChar w:fldCharType="begin"/>
          </w:r>
          <w:r>
            <w:instrText xml:space="preserve"> HYPERLINK \l "_Toc12072" </w:instrText>
          </w:r>
          <w:r>
            <w:fldChar w:fldCharType="separate"/>
          </w:r>
          <w:r>
            <w:rPr>
              <w:rFonts w:hint="eastAsia"/>
            </w:rPr>
            <w:t>（四）部门整体支出情况</w:t>
          </w:r>
          <w:r>
            <w:tab/>
          </w:r>
          <w:r>
            <w:fldChar w:fldCharType="begin"/>
          </w:r>
          <w:r>
            <w:instrText xml:space="preserve"> PAGEREF _Toc12072 </w:instrText>
          </w:r>
          <w:r>
            <w:fldChar w:fldCharType="separate"/>
          </w:r>
          <w:r>
            <w:t>7</w:t>
          </w:r>
          <w:r>
            <w:fldChar w:fldCharType="end"/>
          </w:r>
          <w:r>
            <w:fldChar w:fldCharType="end"/>
          </w:r>
        </w:p>
        <w:p>
          <w:pPr>
            <w:pStyle w:val="13"/>
            <w:tabs>
              <w:tab w:val="right" w:leader="dot" w:pos="8306"/>
            </w:tabs>
            <w:ind w:left="118" w:leftChars="37"/>
          </w:pPr>
          <w:r>
            <w:fldChar w:fldCharType="begin"/>
          </w:r>
          <w:r>
            <w:instrText xml:space="preserve"> HYPERLINK \l "_Toc1849" </w:instrText>
          </w:r>
          <w:r>
            <w:fldChar w:fldCharType="separate"/>
          </w:r>
          <w:r>
            <w:rPr>
              <w:rFonts w:hint="eastAsia"/>
            </w:rPr>
            <w:t>1.部门整体收入</w:t>
          </w:r>
          <w:r>
            <w:tab/>
          </w:r>
          <w:r>
            <w:fldChar w:fldCharType="begin"/>
          </w:r>
          <w:r>
            <w:instrText xml:space="preserve"> PAGEREF _Toc1849 </w:instrText>
          </w:r>
          <w:r>
            <w:fldChar w:fldCharType="separate"/>
          </w:r>
          <w:r>
            <w:t>8</w:t>
          </w:r>
          <w:r>
            <w:fldChar w:fldCharType="end"/>
          </w:r>
          <w:r>
            <w:fldChar w:fldCharType="end"/>
          </w:r>
        </w:p>
        <w:p>
          <w:pPr>
            <w:pStyle w:val="13"/>
            <w:tabs>
              <w:tab w:val="right" w:leader="dot" w:pos="8306"/>
            </w:tabs>
            <w:ind w:left="118" w:leftChars="37"/>
          </w:pPr>
          <w:r>
            <w:fldChar w:fldCharType="begin"/>
          </w:r>
          <w:r>
            <w:instrText xml:space="preserve"> HYPERLINK \l "_Toc32261" </w:instrText>
          </w:r>
          <w:r>
            <w:fldChar w:fldCharType="separate"/>
          </w:r>
          <w:r>
            <w:rPr>
              <w:rFonts w:hint="eastAsia"/>
            </w:rPr>
            <w:t>2.部门整体支出情况</w:t>
          </w:r>
          <w:r>
            <w:tab/>
          </w:r>
          <w:r>
            <w:fldChar w:fldCharType="begin"/>
          </w:r>
          <w:r>
            <w:instrText xml:space="preserve"> PAGEREF _Toc32261 </w:instrText>
          </w:r>
          <w:r>
            <w:fldChar w:fldCharType="separate"/>
          </w:r>
          <w:r>
            <w:t>8</w:t>
          </w:r>
          <w:r>
            <w:fldChar w:fldCharType="end"/>
          </w:r>
          <w:r>
            <w:fldChar w:fldCharType="end"/>
          </w:r>
        </w:p>
        <w:p>
          <w:pPr>
            <w:pStyle w:val="13"/>
            <w:tabs>
              <w:tab w:val="right" w:leader="dot" w:pos="8306"/>
            </w:tabs>
            <w:ind w:left="118" w:leftChars="37"/>
          </w:pPr>
          <w:r>
            <w:fldChar w:fldCharType="begin"/>
          </w:r>
          <w:r>
            <w:instrText xml:space="preserve"> HYPERLINK \l "_Toc15319" </w:instrText>
          </w:r>
          <w:r>
            <w:fldChar w:fldCharType="separate"/>
          </w:r>
          <w:r>
            <w:rPr>
              <w:rFonts w:hint="eastAsia"/>
            </w:rPr>
            <w:t>3.三公经费支出情况</w:t>
          </w:r>
          <w:r>
            <w:tab/>
          </w:r>
          <w:r>
            <w:fldChar w:fldCharType="begin"/>
          </w:r>
          <w:r>
            <w:instrText xml:space="preserve"> PAGEREF _Toc15319 </w:instrText>
          </w:r>
          <w:r>
            <w:fldChar w:fldCharType="separate"/>
          </w:r>
          <w:r>
            <w:t>9</w:t>
          </w:r>
          <w:r>
            <w:fldChar w:fldCharType="end"/>
          </w:r>
          <w:r>
            <w:fldChar w:fldCharType="end"/>
          </w:r>
        </w:p>
        <w:p>
          <w:pPr>
            <w:pStyle w:val="12"/>
            <w:tabs>
              <w:tab w:val="right" w:leader="dot" w:pos="8306"/>
            </w:tabs>
          </w:pPr>
          <w:r>
            <w:fldChar w:fldCharType="begin"/>
          </w:r>
          <w:r>
            <w:instrText xml:space="preserve"> HYPERLINK \l "_Toc32304" </w:instrText>
          </w:r>
          <w:r>
            <w:fldChar w:fldCharType="separate"/>
          </w:r>
          <w:r>
            <w:rPr>
              <w:rFonts w:hint="eastAsia"/>
            </w:rPr>
            <w:t>二、绩效自评情况</w:t>
          </w:r>
          <w:r>
            <w:tab/>
          </w:r>
          <w:r>
            <w:fldChar w:fldCharType="begin"/>
          </w:r>
          <w:r>
            <w:instrText xml:space="preserve"> PAGEREF _Toc32304 </w:instrText>
          </w:r>
          <w:r>
            <w:fldChar w:fldCharType="separate"/>
          </w:r>
          <w:r>
            <w:t>10</w:t>
          </w:r>
          <w:r>
            <w:fldChar w:fldCharType="end"/>
          </w:r>
          <w:r>
            <w:fldChar w:fldCharType="end"/>
          </w:r>
        </w:p>
        <w:p>
          <w:pPr>
            <w:pStyle w:val="13"/>
            <w:tabs>
              <w:tab w:val="right" w:leader="dot" w:pos="8306"/>
            </w:tabs>
            <w:ind w:left="118" w:leftChars="37"/>
          </w:pPr>
          <w:r>
            <w:fldChar w:fldCharType="begin"/>
          </w:r>
          <w:r>
            <w:instrText xml:space="preserve"> HYPERLINK \l "_Toc23658" </w:instrText>
          </w:r>
          <w:r>
            <w:fldChar w:fldCharType="separate"/>
          </w:r>
          <w:r>
            <w:rPr>
              <w:rFonts w:hint="eastAsia"/>
            </w:rPr>
            <w:t>（一）自评结论</w:t>
          </w:r>
          <w:r>
            <w:tab/>
          </w:r>
          <w:r>
            <w:fldChar w:fldCharType="begin"/>
          </w:r>
          <w:r>
            <w:instrText xml:space="preserve"> PAGEREF _Toc23658 </w:instrText>
          </w:r>
          <w:r>
            <w:fldChar w:fldCharType="separate"/>
          </w:r>
          <w:r>
            <w:t>10</w:t>
          </w:r>
          <w:r>
            <w:fldChar w:fldCharType="end"/>
          </w:r>
          <w:r>
            <w:fldChar w:fldCharType="end"/>
          </w:r>
        </w:p>
        <w:p>
          <w:pPr>
            <w:pStyle w:val="13"/>
            <w:tabs>
              <w:tab w:val="right" w:leader="dot" w:pos="8306"/>
            </w:tabs>
            <w:ind w:left="118" w:leftChars="37"/>
          </w:pPr>
          <w:r>
            <w:fldChar w:fldCharType="begin"/>
          </w:r>
          <w:r>
            <w:instrText xml:space="preserve"> HYPERLINK \l "_Toc18396" </w:instrText>
          </w:r>
          <w:r>
            <w:fldChar w:fldCharType="separate"/>
          </w:r>
          <w:r>
            <w:rPr>
              <w:rFonts w:hint="eastAsia"/>
            </w:rPr>
            <w:t>（二）部门整体支出绩效指标分析</w:t>
          </w:r>
          <w:r>
            <w:tab/>
          </w:r>
          <w:r>
            <w:fldChar w:fldCharType="begin"/>
          </w:r>
          <w:r>
            <w:instrText xml:space="preserve"> PAGEREF _Toc18396 </w:instrText>
          </w:r>
          <w:r>
            <w:fldChar w:fldCharType="separate"/>
          </w:r>
          <w:r>
            <w:t>11</w:t>
          </w:r>
          <w:r>
            <w:fldChar w:fldCharType="end"/>
          </w:r>
          <w:r>
            <w:fldChar w:fldCharType="end"/>
          </w:r>
        </w:p>
        <w:p>
          <w:pPr>
            <w:pStyle w:val="13"/>
            <w:tabs>
              <w:tab w:val="right" w:leader="dot" w:pos="8306"/>
            </w:tabs>
            <w:ind w:left="118" w:leftChars="37"/>
          </w:pPr>
          <w:r>
            <w:fldChar w:fldCharType="begin"/>
          </w:r>
          <w:r>
            <w:instrText xml:space="preserve"> HYPERLINK \l "_Toc20817" </w:instrText>
          </w:r>
          <w:r>
            <w:fldChar w:fldCharType="separate"/>
          </w:r>
          <w:r>
            <w:rPr>
              <w:rFonts w:hint="eastAsia"/>
            </w:rPr>
            <w:t>1.预算编制情况</w:t>
          </w:r>
          <w:r>
            <w:tab/>
          </w:r>
          <w:r>
            <w:fldChar w:fldCharType="begin"/>
          </w:r>
          <w:r>
            <w:instrText xml:space="preserve"> PAGEREF _Toc20817 </w:instrText>
          </w:r>
          <w:r>
            <w:fldChar w:fldCharType="separate"/>
          </w:r>
          <w:r>
            <w:t>12</w:t>
          </w:r>
          <w:r>
            <w:fldChar w:fldCharType="end"/>
          </w:r>
          <w:r>
            <w:fldChar w:fldCharType="end"/>
          </w:r>
        </w:p>
        <w:p>
          <w:pPr>
            <w:pStyle w:val="13"/>
            <w:tabs>
              <w:tab w:val="right" w:leader="dot" w:pos="8306"/>
            </w:tabs>
            <w:ind w:left="118" w:leftChars="37"/>
          </w:pPr>
          <w:r>
            <w:fldChar w:fldCharType="begin"/>
          </w:r>
          <w:r>
            <w:instrText xml:space="preserve"> HYPERLINK \l "_Toc30466" </w:instrText>
          </w:r>
          <w:r>
            <w:fldChar w:fldCharType="separate"/>
          </w:r>
          <w:r>
            <w:rPr>
              <w:rFonts w:hint="eastAsia"/>
            </w:rPr>
            <w:t>2</w:t>
          </w:r>
          <w:r>
            <w:t>.</w:t>
          </w:r>
          <w:r>
            <w:rPr>
              <w:rFonts w:hint="eastAsia"/>
            </w:rPr>
            <w:t>预算执行情况</w:t>
          </w:r>
          <w:r>
            <w:tab/>
          </w:r>
          <w:r>
            <w:fldChar w:fldCharType="begin"/>
          </w:r>
          <w:r>
            <w:instrText xml:space="preserve"> PAGEREF _Toc30466 </w:instrText>
          </w:r>
          <w:r>
            <w:fldChar w:fldCharType="separate"/>
          </w:r>
          <w:r>
            <w:t>13</w:t>
          </w:r>
          <w:r>
            <w:fldChar w:fldCharType="end"/>
          </w:r>
          <w:r>
            <w:fldChar w:fldCharType="end"/>
          </w:r>
        </w:p>
        <w:p>
          <w:pPr>
            <w:pStyle w:val="13"/>
            <w:tabs>
              <w:tab w:val="right" w:leader="dot" w:pos="8306"/>
            </w:tabs>
            <w:ind w:left="118" w:leftChars="37"/>
          </w:pPr>
          <w:r>
            <w:fldChar w:fldCharType="begin"/>
          </w:r>
          <w:r>
            <w:instrText xml:space="preserve"> HYPERLINK \l "_Toc3951" </w:instrText>
          </w:r>
          <w:r>
            <w:fldChar w:fldCharType="separate"/>
          </w:r>
          <w:r>
            <w:rPr>
              <w:rFonts w:hint="eastAsia"/>
            </w:rPr>
            <w:t>3.预算使用效益</w:t>
          </w:r>
          <w:r>
            <w:tab/>
          </w:r>
          <w:r>
            <w:fldChar w:fldCharType="begin"/>
          </w:r>
          <w:r>
            <w:instrText xml:space="preserve"> PAGEREF _Toc3951 </w:instrText>
          </w:r>
          <w:r>
            <w:fldChar w:fldCharType="separate"/>
          </w:r>
          <w:r>
            <w:t>18</w:t>
          </w:r>
          <w:r>
            <w:fldChar w:fldCharType="end"/>
          </w:r>
          <w:r>
            <w:fldChar w:fldCharType="end"/>
          </w:r>
        </w:p>
        <w:p>
          <w:pPr>
            <w:pStyle w:val="13"/>
            <w:tabs>
              <w:tab w:val="right" w:leader="dot" w:pos="8306"/>
            </w:tabs>
            <w:ind w:left="118" w:leftChars="37"/>
          </w:pPr>
          <w:r>
            <w:fldChar w:fldCharType="begin"/>
          </w:r>
          <w:r>
            <w:instrText xml:space="preserve"> HYPERLINK \l "_Toc31387" </w:instrText>
          </w:r>
          <w:r>
            <w:fldChar w:fldCharType="separate"/>
          </w:r>
          <w:r>
            <w:rPr>
              <w:rFonts w:hint="eastAsia"/>
            </w:rPr>
            <w:t>（三）部门整体支出绩效管理存在问题及改进意见</w:t>
          </w:r>
          <w:r>
            <w:tab/>
          </w:r>
          <w:r>
            <w:fldChar w:fldCharType="begin"/>
          </w:r>
          <w:r>
            <w:instrText xml:space="preserve"> PAGEREF _Toc31387 </w:instrText>
          </w:r>
          <w:r>
            <w:fldChar w:fldCharType="separate"/>
          </w:r>
          <w:r>
            <w:t>25</w:t>
          </w:r>
          <w:r>
            <w:fldChar w:fldCharType="end"/>
          </w:r>
          <w:r>
            <w:fldChar w:fldCharType="end"/>
          </w:r>
        </w:p>
        <w:p>
          <w:pPr>
            <w:pStyle w:val="13"/>
            <w:tabs>
              <w:tab w:val="right" w:leader="dot" w:pos="8306"/>
            </w:tabs>
            <w:ind w:left="118" w:leftChars="37"/>
          </w:pPr>
          <w:r>
            <w:fldChar w:fldCharType="begin"/>
          </w:r>
          <w:r>
            <w:instrText xml:space="preserve"> HYPERLINK \l "_Toc26866" </w:instrText>
          </w:r>
          <w:r>
            <w:fldChar w:fldCharType="separate"/>
          </w:r>
          <w:r>
            <w:rPr>
              <w:rFonts w:hint="eastAsia"/>
            </w:rPr>
            <w:t>1.存在</w:t>
          </w:r>
          <w:r>
            <w:t>问题</w:t>
          </w:r>
          <w:r>
            <w:tab/>
          </w:r>
          <w:r>
            <w:fldChar w:fldCharType="begin"/>
          </w:r>
          <w:r>
            <w:instrText xml:space="preserve"> PAGEREF _Toc26866 </w:instrText>
          </w:r>
          <w:r>
            <w:fldChar w:fldCharType="separate"/>
          </w:r>
          <w:r>
            <w:t>25</w:t>
          </w:r>
          <w:r>
            <w:fldChar w:fldCharType="end"/>
          </w:r>
          <w:r>
            <w:fldChar w:fldCharType="end"/>
          </w:r>
        </w:p>
        <w:p>
          <w:pPr>
            <w:pStyle w:val="13"/>
            <w:tabs>
              <w:tab w:val="right" w:leader="dot" w:pos="8306"/>
            </w:tabs>
            <w:ind w:left="118" w:leftChars="37"/>
          </w:pPr>
          <w:r>
            <w:fldChar w:fldCharType="begin"/>
          </w:r>
          <w:r>
            <w:instrText xml:space="preserve"> HYPERLINK \l "_Toc26315" </w:instrText>
          </w:r>
          <w:r>
            <w:fldChar w:fldCharType="separate"/>
          </w:r>
          <w:r>
            <w:rPr>
              <w:rFonts w:hint="eastAsia"/>
            </w:rPr>
            <w:t>2.改进</w:t>
          </w:r>
          <w:r>
            <w:t>意见</w:t>
          </w:r>
          <w:r>
            <w:rPr>
              <w:rFonts w:hint="eastAsia"/>
            </w:rPr>
            <w:t>和建议</w:t>
          </w:r>
          <w:r>
            <w:tab/>
          </w:r>
          <w:r>
            <w:fldChar w:fldCharType="begin"/>
          </w:r>
          <w:r>
            <w:instrText xml:space="preserve"> PAGEREF _Toc26315 </w:instrText>
          </w:r>
          <w:r>
            <w:fldChar w:fldCharType="separate"/>
          </w:r>
          <w:r>
            <w:t>26</w:t>
          </w:r>
          <w:r>
            <w:fldChar w:fldCharType="end"/>
          </w:r>
          <w:r>
            <w:fldChar w:fldCharType="end"/>
          </w:r>
        </w:p>
        <w:p>
          <w:pPr>
            <w:pStyle w:val="12"/>
            <w:tabs>
              <w:tab w:val="right" w:leader="dot" w:pos="8306"/>
            </w:tabs>
          </w:pPr>
          <w:r>
            <w:fldChar w:fldCharType="begin"/>
          </w:r>
          <w:r>
            <w:instrText xml:space="preserve"> HYPERLINK \l "_Toc18774" </w:instrText>
          </w:r>
          <w:r>
            <w:fldChar w:fldCharType="separate"/>
          </w:r>
          <w:r>
            <w:rPr>
              <w:rFonts w:hint="eastAsia"/>
            </w:rPr>
            <w:t>三、主要绩效</w:t>
          </w:r>
          <w:r>
            <w:tab/>
          </w:r>
          <w:r>
            <w:fldChar w:fldCharType="begin"/>
          </w:r>
          <w:r>
            <w:instrText xml:space="preserve"> PAGEREF _Toc18774 </w:instrText>
          </w:r>
          <w:r>
            <w:fldChar w:fldCharType="separate"/>
          </w:r>
          <w:r>
            <w:t>26</w:t>
          </w:r>
          <w:r>
            <w:fldChar w:fldCharType="end"/>
          </w:r>
          <w:r>
            <w:fldChar w:fldCharType="end"/>
          </w:r>
        </w:p>
        <w:p>
          <w:pPr>
            <w:pStyle w:val="12"/>
            <w:tabs>
              <w:tab w:val="right" w:leader="dot" w:pos="8306"/>
            </w:tabs>
          </w:pPr>
          <w:r>
            <w:fldChar w:fldCharType="begin"/>
          </w:r>
          <w:r>
            <w:instrText xml:space="preserve"> HYPERLINK \l "_Toc10595" </w:instrText>
          </w:r>
          <w:r>
            <w:fldChar w:fldCharType="separate"/>
          </w:r>
          <w:r>
            <w:rPr>
              <w:rFonts w:hint="eastAsia"/>
            </w:rPr>
            <w:t>附件：整体绩效自评信息指标评分表</w:t>
          </w:r>
          <w:r>
            <w:tab/>
          </w:r>
          <w:r>
            <w:fldChar w:fldCharType="begin"/>
          </w:r>
          <w:r>
            <w:instrText xml:space="preserve"> PAGEREF _Toc10595 </w:instrText>
          </w:r>
          <w:r>
            <w:fldChar w:fldCharType="separate"/>
          </w:r>
          <w:r>
            <w:t>33</w:t>
          </w:r>
          <w:r>
            <w:fldChar w:fldCharType="end"/>
          </w:r>
          <w:r>
            <w:fldChar w:fldCharType="end"/>
          </w:r>
        </w:p>
        <w:p>
          <w:r>
            <w:fldChar w:fldCharType="end"/>
          </w:r>
        </w:p>
      </w:sdtContent>
    </w:sdt>
    <w:p>
      <w:pPr>
        <w:pStyle w:val="3"/>
        <w:jc w:val="center"/>
        <w:sectPr>
          <w:footerReference r:id="rId9" w:type="default"/>
          <w:pgSz w:w="11906" w:h="16838"/>
          <w:pgMar w:top="1440" w:right="1800" w:bottom="1440" w:left="1800" w:header="851" w:footer="992" w:gutter="0"/>
          <w:pgNumType w:start="1"/>
          <w:cols w:space="720" w:num="1"/>
          <w:docGrid w:type="lines" w:linePitch="312" w:charSpace="0"/>
        </w:sectPr>
      </w:pPr>
    </w:p>
    <w:p>
      <w:pPr>
        <w:spacing w:line="240" w:lineRule="auto"/>
        <w:ind w:firstLine="0" w:firstLineChars="0"/>
        <w:jc w:val="center"/>
        <w:rPr>
          <w:rFonts w:hint="eastAsia" w:asciiTheme="majorEastAsia" w:hAnsiTheme="majorEastAsia" w:eastAsiaTheme="majorEastAsia" w:cstheme="majorEastAsia"/>
          <w:b/>
          <w:bCs/>
          <w:spacing w:val="-6"/>
          <w:sz w:val="44"/>
          <w:szCs w:val="44"/>
          <w:rPrChange w:id="20" w:author="tyj" w:date="2020-07-20T09:37:36Z">
            <w:rPr>
              <w:rFonts w:ascii="方正小标宋简体" w:hAnsi="方正小标宋简体" w:eastAsia="方正小标宋简体" w:cs="方正小标宋简体"/>
              <w:spacing w:val="-6"/>
              <w:sz w:val="44"/>
              <w:szCs w:val="44"/>
            </w:rPr>
          </w:rPrChange>
        </w:rPr>
      </w:pPr>
      <w:bookmarkStart w:id="0" w:name="_Toc5733"/>
      <w:r>
        <w:rPr>
          <w:rFonts w:hint="eastAsia" w:asciiTheme="majorEastAsia" w:hAnsiTheme="majorEastAsia" w:eastAsiaTheme="majorEastAsia" w:cstheme="majorEastAsia"/>
          <w:b/>
          <w:bCs/>
          <w:spacing w:val="-6"/>
          <w:sz w:val="44"/>
          <w:szCs w:val="44"/>
          <w:rPrChange w:id="21" w:author="tyj" w:date="2020-07-20T09:37:36Z">
            <w:rPr>
              <w:rFonts w:hint="eastAsia" w:ascii="方正小标宋简体" w:hAnsi="方正小标宋简体" w:eastAsia="方正小标宋简体" w:cs="方正小标宋简体"/>
              <w:spacing w:val="-6"/>
              <w:sz w:val="44"/>
              <w:szCs w:val="44"/>
            </w:rPr>
          </w:rPrChange>
        </w:rPr>
        <w:t>省体育局2019年部门整体绩效自评报告</w:t>
      </w:r>
    </w:p>
    <w:p/>
    <w:p>
      <w:pPr>
        <w:autoSpaceDE w:val="0"/>
        <w:autoSpaceDN w:val="0"/>
        <w:adjustRightInd w:val="0"/>
      </w:pPr>
      <w:ins w:id="22" w:author="likun" w:date="2020-07-18T20:32:06Z">
        <w:r>
          <w:rPr>
            <w:rFonts w:hint="eastAsia"/>
            <w:lang w:val="en-US" w:eastAsia="zh-CN"/>
          </w:rPr>
          <w:t>根据</w:t>
        </w:r>
      </w:ins>
      <w:del w:id="23" w:author="likun" w:date="2020-07-18T20:32:05Z">
        <w:r>
          <w:rPr>
            <w:rFonts w:hint="eastAsia"/>
          </w:rPr>
          <w:delText>依据</w:delText>
        </w:r>
      </w:del>
      <w:r>
        <w:rPr>
          <w:rFonts w:hint="eastAsia"/>
        </w:rPr>
        <w:t>《中共广东省委</w:t>
      </w:r>
      <w:r>
        <w:t xml:space="preserve"> </w:t>
      </w:r>
      <w:r>
        <w:rPr>
          <w:rFonts w:hint="eastAsia"/>
        </w:rPr>
        <w:t>广东省人民政府关于全面实施预算绩效管理的若干意见》（粤发〔</w:t>
      </w:r>
      <w:r>
        <w:t>2019</w:t>
      </w:r>
      <w:r>
        <w:rPr>
          <w:rFonts w:hint="eastAsia"/>
        </w:rPr>
        <w:t>〕</w:t>
      </w:r>
      <w:r>
        <w:t>5</w:t>
      </w:r>
      <w:r>
        <w:rPr>
          <w:rFonts w:hint="eastAsia"/>
        </w:rPr>
        <w:t>号）精神，结合《财政部关于印发〈项目支出绩效评价管理办法〉的通知》（财预〔</w:t>
      </w:r>
      <w:r>
        <w:t>2020</w:t>
      </w:r>
      <w:r>
        <w:rPr>
          <w:rFonts w:hint="eastAsia"/>
        </w:rPr>
        <w:t>〕</w:t>
      </w:r>
      <w:r>
        <w:t>10</w:t>
      </w:r>
      <w:r>
        <w:rPr>
          <w:rFonts w:hint="eastAsia"/>
        </w:rPr>
        <w:t>号）、《广东省人民政府关于印发广东省省级财政专项资金管理办法（试行）的通知》（粤府〔</w:t>
      </w:r>
      <w:r>
        <w:t>2018</w:t>
      </w:r>
      <w:r>
        <w:rPr>
          <w:rFonts w:hint="eastAsia"/>
        </w:rPr>
        <w:t>〕</w:t>
      </w:r>
      <w:r>
        <w:t>120</w:t>
      </w:r>
      <w:r>
        <w:rPr>
          <w:rFonts w:hint="eastAsia"/>
        </w:rPr>
        <w:t>号）等文件要求，为进一步强化</w:t>
      </w:r>
      <w:del w:id="24" w:author="likun" w:date="2020-07-18T20:31:14Z">
        <w:r>
          <w:rPr>
            <w:rFonts w:hint="eastAsia"/>
          </w:rPr>
          <w:delText>我局</w:delText>
        </w:r>
      </w:del>
      <w:del w:id="25" w:author="likun" w:date="2020-07-18T20:31:00Z">
        <w:r>
          <w:rPr>
            <w:rFonts w:hint="eastAsia"/>
          </w:rPr>
          <w:delText>部门</w:delText>
        </w:r>
      </w:del>
      <w:r>
        <w:rPr>
          <w:rFonts w:hint="eastAsia"/>
        </w:rPr>
        <w:t>绩效管理意识，提高财政资金使用效益，按照《广东省财政厅关于开展</w:t>
      </w:r>
      <w:r>
        <w:t>2020</w:t>
      </w:r>
      <w:r>
        <w:rPr>
          <w:rFonts w:hint="eastAsia"/>
        </w:rPr>
        <w:t>年省级财政资金绩效自评工作的通知》的要求，我局组织本级相关处（室）、下属单位开展了部门</w:t>
      </w:r>
      <w:r>
        <w:t>整体绩效</w:t>
      </w:r>
      <w:r>
        <w:rPr>
          <w:rFonts w:hint="eastAsia"/>
        </w:rPr>
        <w:t>自评，并填报《整体绩效自评信息指标评分表》，经</w:t>
      </w:r>
      <w:r>
        <w:t>对</w:t>
      </w:r>
      <w:r>
        <w:rPr>
          <w:rFonts w:hint="eastAsia"/>
        </w:rPr>
        <w:t>本级</w:t>
      </w:r>
      <w:r>
        <w:t>及</w:t>
      </w:r>
      <w:r>
        <w:rPr>
          <w:rFonts w:hint="eastAsia"/>
        </w:rPr>
        <w:t>下属</w:t>
      </w:r>
      <w:r>
        <w:t>单位</w:t>
      </w:r>
      <w:r>
        <w:rPr>
          <w:rFonts w:hint="eastAsia"/>
        </w:rPr>
        <w:t>自评材料审核、综合分析后</w:t>
      </w:r>
      <w:r>
        <w:t>，</w:t>
      </w:r>
      <w:r>
        <w:rPr>
          <w:rFonts w:hint="eastAsia"/>
        </w:rPr>
        <w:t>形成了2019年</w:t>
      </w:r>
      <w:r>
        <w:t>部门整体</w:t>
      </w:r>
      <w:r>
        <w:rPr>
          <w:rFonts w:hint="eastAsia"/>
        </w:rPr>
        <w:t>绩效自评报告。</w:t>
      </w:r>
    </w:p>
    <w:p>
      <w:pPr>
        <w:pStyle w:val="3"/>
      </w:pPr>
      <w:r>
        <w:rPr>
          <w:rFonts w:hint="eastAsia"/>
        </w:rPr>
        <w:t>一、部门基本情况</w:t>
      </w:r>
      <w:bookmarkEnd w:id="0"/>
    </w:p>
    <w:p>
      <w:pPr>
        <w:pStyle w:val="4"/>
        <w:ind w:firstLine="643"/>
      </w:pPr>
      <w:bookmarkStart w:id="1" w:name="_Toc30434"/>
      <w:r>
        <w:rPr>
          <w:rFonts w:hint="eastAsia"/>
        </w:rPr>
        <w:t>（一）部门职能</w:t>
      </w:r>
      <w:bookmarkEnd w:id="1"/>
    </w:p>
    <w:p>
      <w:r>
        <w:rPr>
          <w:rFonts w:hint="eastAsia"/>
        </w:rPr>
        <w:t>根据《广东省人民政府办公厅关于印发广东省体育局主要职责内设机构和人员编制规定的通知》（粤府办〔2016〕28号），</w:t>
      </w:r>
      <w:del w:id="26" w:author="tyj" w:date="2020-07-21T11:31:37Z">
        <w:r>
          <w:rPr>
            <w:rFonts w:hint="eastAsia"/>
          </w:rPr>
          <w:delText>设立</w:delText>
        </w:r>
      </w:del>
      <w:r>
        <w:rPr>
          <w:rFonts w:hint="eastAsia"/>
        </w:rPr>
        <w:t>广东省体育局</w:t>
      </w:r>
      <w:del w:id="27" w:author="tyj" w:date="2020-07-21T11:31:41Z">
        <w:r>
          <w:rPr>
            <w:rFonts w:hint="eastAsia"/>
          </w:rPr>
          <w:delText>，为省人民政府直属机构，其</w:delText>
        </w:r>
      </w:del>
      <w:r>
        <w:rPr>
          <w:rFonts w:hint="eastAsia"/>
        </w:rPr>
        <w:t>主要职能是：</w:t>
      </w:r>
    </w:p>
    <w:p>
      <w:r>
        <w:rPr>
          <w:rFonts w:hint="eastAsia"/>
        </w:rPr>
        <w:t>1.贯彻执行中央和省有关体育工作的方针政策和法律法规，起草有关地方性法规、规章草案，拟订全省体育事业发展规划并组织实施，指导和推进体育体制改革。</w:t>
      </w:r>
    </w:p>
    <w:p>
      <w:r>
        <w:rPr>
          <w:rFonts w:hint="eastAsia"/>
        </w:rPr>
        <w:t>2.推进体育公共服务发展，促进多元化体育服务体系建设，指导实施全民健身计划。</w:t>
      </w:r>
    </w:p>
    <w:p>
      <w:r>
        <w:rPr>
          <w:rFonts w:hint="eastAsia"/>
        </w:rPr>
        <w:t>3.统筹规划竞技体育发展和运动项目设置与布局，指导协调体育训练和体育竞赛，指导运动队伍建设，协调运动员社会保障工作。</w:t>
      </w:r>
    </w:p>
    <w:p>
      <w:r>
        <w:rPr>
          <w:rFonts w:hint="eastAsia"/>
        </w:rPr>
        <w:t>4.指导本省承办的国际性及全国性体育比赛，负责在本省举办的重大国际体育竞赛和省以上综合性运动会的组织协调及统筹安排。</w:t>
      </w:r>
    </w:p>
    <w:p>
      <w:r>
        <w:rPr>
          <w:rFonts w:hint="eastAsia"/>
        </w:rPr>
        <w:t>5.组织、指导体育科研工作，指导反兴奋剂工作。</w:t>
      </w:r>
    </w:p>
    <w:p>
      <w:r>
        <w:rPr>
          <w:rFonts w:hint="eastAsia"/>
        </w:rPr>
        <w:t>6.统筹规划青少年体育发展，指导和推进青少年体育工作。</w:t>
      </w:r>
    </w:p>
    <w:p>
      <w:r>
        <w:rPr>
          <w:rFonts w:hint="eastAsia"/>
        </w:rPr>
        <w:t>7.负责本省体育彩票管理工作，以及省级体育彩票公益金的具体管理工作。</w:t>
      </w:r>
    </w:p>
    <w:p>
      <w:pPr>
        <w:rPr>
          <w:highlight w:val="none"/>
          <w:rPrChange w:id="28" w:author="tyj" w:date="2020-07-20T09:37:41Z">
            <w:rPr/>
          </w:rPrChange>
        </w:rPr>
      </w:pPr>
      <w:r>
        <w:rPr>
          <w:rFonts w:hint="eastAsia"/>
        </w:rPr>
        <w:t>8.培育发展体育市场，对高危险性体育项目经营活动进行监督检查</w:t>
      </w:r>
      <w:r>
        <w:rPr>
          <w:rFonts w:hint="eastAsia"/>
          <w:highlight w:val="none"/>
          <w:rPrChange w:id="29" w:author="tyj" w:date="2020-07-20T09:37:41Z">
            <w:rPr>
              <w:rFonts w:hint="eastAsia"/>
            </w:rPr>
          </w:rPrChange>
        </w:rPr>
        <w:t>。</w:t>
      </w:r>
    </w:p>
    <w:p>
      <w:pPr>
        <w:rPr>
          <w:highlight w:val="none"/>
          <w:rPrChange w:id="30" w:author="tyj" w:date="2020-07-20T09:37:41Z">
            <w:rPr/>
          </w:rPrChange>
        </w:rPr>
      </w:pPr>
      <w:r>
        <w:rPr>
          <w:rFonts w:hint="eastAsia"/>
          <w:highlight w:val="none"/>
          <w:rPrChange w:id="31" w:author="tyj" w:date="2020-07-20T09:37:41Z">
            <w:rPr>
              <w:rFonts w:hint="eastAsia"/>
            </w:rPr>
          </w:rPrChange>
        </w:rPr>
        <w:t>9.开展与港澳台地区和其他国家（地区）的体育交流合作。</w:t>
      </w:r>
    </w:p>
    <w:p>
      <w:pPr>
        <w:rPr>
          <w:highlight w:val="none"/>
          <w:rPrChange w:id="32" w:author="tyj" w:date="2020-07-20T09:37:41Z">
            <w:rPr/>
          </w:rPrChange>
        </w:rPr>
      </w:pPr>
      <w:r>
        <w:rPr>
          <w:rFonts w:hint="eastAsia"/>
          <w:highlight w:val="none"/>
          <w:rPrChange w:id="33" w:author="tyj" w:date="2020-07-20T09:37:41Z">
            <w:rPr>
              <w:rFonts w:hint="eastAsia"/>
            </w:rPr>
          </w:rPrChange>
        </w:rPr>
        <w:t>10.承办省人民政府和国家体育总局交办的其他事项。</w:t>
      </w:r>
    </w:p>
    <w:p>
      <w:pPr>
        <w:rPr>
          <w:highlight w:val="none"/>
          <w:rPrChange w:id="34" w:author="tyj" w:date="2020-07-20T09:37:41Z">
            <w:rPr/>
          </w:rPrChange>
        </w:rPr>
      </w:pPr>
      <w:r>
        <w:rPr>
          <w:rFonts w:hint="eastAsia"/>
          <w:highlight w:val="none"/>
          <w:rPrChange w:id="35" w:author="tyj" w:date="2020-07-20T09:37:41Z">
            <w:rPr>
              <w:rFonts w:hint="eastAsia"/>
            </w:rPr>
          </w:rPrChange>
        </w:rPr>
        <w:t>根据上述职能，省体育局设7个内设机构：办公室</w:t>
      </w:r>
      <w:ins w:id="36" w:author="HP" w:date="2020-07-16T11:55:13Z">
        <w:r>
          <w:rPr>
            <w:rFonts w:hint="eastAsia"/>
            <w:color w:val="auto"/>
            <w:highlight w:val="none"/>
            <w:lang w:eastAsia="zh-CN"/>
            <w:rPrChange w:id="37" w:author="tyj" w:date="2020-07-20T09:37:41Z">
              <w:rPr>
                <w:rFonts w:hint="eastAsia"/>
                <w:lang w:eastAsia="zh-CN"/>
              </w:rPr>
            </w:rPrChange>
          </w:rPr>
          <w:t>（</w:t>
        </w:r>
      </w:ins>
      <w:ins w:id="38" w:author="HP" w:date="2020-07-16T11:55:14Z">
        <w:r>
          <w:rPr>
            <w:rFonts w:hint="eastAsia"/>
            <w:color w:val="auto"/>
            <w:highlight w:val="none"/>
            <w:lang w:val="en-US" w:eastAsia="zh-CN"/>
            <w:rPrChange w:id="39" w:author="tyj" w:date="2020-07-20T09:37:41Z">
              <w:rPr>
                <w:rFonts w:hint="eastAsia"/>
                <w:lang w:val="en-US" w:eastAsia="zh-CN"/>
              </w:rPr>
            </w:rPrChange>
          </w:rPr>
          <w:t>与</w:t>
        </w:r>
      </w:ins>
      <w:ins w:id="40" w:author="tyj" w:date="2020-07-17T11:25:25Z">
        <w:r>
          <w:rPr>
            <w:rFonts w:hint="eastAsia"/>
            <w:color w:val="auto"/>
            <w:highlight w:val="none"/>
            <w:lang w:val="en-US" w:eastAsia="zh-CN"/>
            <w:rPrChange w:id="41" w:author="tyj" w:date="2020-07-20T09:37:41Z">
              <w:rPr>
                <w:rFonts w:hint="eastAsia"/>
                <w:highlight w:val="yellow"/>
                <w:lang w:val="en-US" w:eastAsia="zh-CN"/>
              </w:rPr>
            </w:rPrChange>
          </w:rPr>
          <w:t>直属机关</w:t>
        </w:r>
      </w:ins>
      <w:ins w:id="42" w:author="HP" w:date="2020-07-16T11:55:15Z">
        <w:r>
          <w:rPr>
            <w:rFonts w:hint="eastAsia"/>
            <w:color w:val="auto"/>
            <w:highlight w:val="none"/>
            <w:lang w:val="en-US" w:eastAsia="zh-CN"/>
            <w:rPrChange w:id="43" w:author="tyj" w:date="2020-07-20T09:37:41Z">
              <w:rPr>
                <w:rFonts w:hint="eastAsia"/>
                <w:lang w:val="en-US" w:eastAsia="zh-CN"/>
              </w:rPr>
            </w:rPrChange>
          </w:rPr>
          <w:t>党委</w:t>
        </w:r>
      </w:ins>
      <w:ins w:id="44" w:author="HP" w:date="2020-07-16T11:55:17Z">
        <w:r>
          <w:rPr>
            <w:rFonts w:hint="eastAsia"/>
            <w:color w:val="auto"/>
            <w:highlight w:val="none"/>
            <w:lang w:val="en-US" w:eastAsia="zh-CN"/>
            <w:rPrChange w:id="45" w:author="tyj" w:date="2020-07-20T09:37:41Z">
              <w:rPr>
                <w:rFonts w:hint="eastAsia"/>
                <w:lang w:val="en-US" w:eastAsia="zh-CN"/>
              </w:rPr>
            </w:rPrChange>
          </w:rPr>
          <w:t>办公室</w:t>
        </w:r>
      </w:ins>
      <w:ins w:id="46" w:author="HP" w:date="2020-07-16T11:55:24Z">
        <w:r>
          <w:rPr>
            <w:rFonts w:hint="eastAsia"/>
            <w:color w:val="auto"/>
            <w:highlight w:val="none"/>
            <w:lang w:val="en-US" w:eastAsia="zh-CN"/>
            <w:rPrChange w:id="47" w:author="tyj" w:date="2020-07-20T09:37:41Z">
              <w:rPr>
                <w:rFonts w:hint="eastAsia"/>
                <w:lang w:val="en-US" w:eastAsia="zh-CN"/>
              </w:rPr>
            </w:rPrChange>
          </w:rPr>
          <w:t>合署</w:t>
        </w:r>
      </w:ins>
      <w:ins w:id="48" w:author="HP" w:date="2020-07-16T11:55:13Z">
        <w:r>
          <w:rPr>
            <w:rFonts w:hint="eastAsia"/>
            <w:color w:val="auto"/>
            <w:highlight w:val="none"/>
            <w:lang w:eastAsia="zh-CN"/>
            <w:rPrChange w:id="49" w:author="tyj" w:date="2020-07-20T09:37:41Z">
              <w:rPr>
                <w:rFonts w:hint="eastAsia"/>
                <w:lang w:eastAsia="zh-CN"/>
              </w:rPr>
            </w:rPrChange>
          </w:rPr>
          <w:t>）</w:t>
        </w:r>
      </w:ins>
      <w:r>
        <w:rPr>
          <w:rFonts w:hint="eastAsia"/>
          <w:color w:val="auto"/>
          <w:highlight w:val="none"/>
          <w:rPrChange w:id="50" w:author="tyj" w:date="2020-07-20T09:37:41Z">
            <w:rPr>
              <w:rFonts w:hint="eastAsia"/>
            </w:rPr>
          </w:rPrChange>
        </w:rPr>
        <w:t>、群众体育处</w:t>
      </w:r>
      <w:ins w:id="51" w:author="tyj" w:date="2020-07-17T11:25:17Z">
        <w:r>
          <w:rPr>
            <w:rFonts w:hint="eastAsia"/>
            <w:color w:val="auto"/>
            <w:highlight w:val="none"/>
            <w:lang w:eastAsia="zh-CN"/>
            <w:rPrChange w:id="52" w:author="tyj" w:date="2020-07-20T09:37:41Z">
              <w:rPr>
                <w:rFonts w:hint="eastAsia"/>
                <w:lang w:eastAsia="zh-CN"/>
              </w:rPr>
            </w:rPrChange>
          </w:rPr>
          <w:t>（</w:t>
        </w:r>
      </w:ins>
      <w:ins w:id="53" w:author="tyj" w:date="2020-07-17T11:25:35Z">
        <w:r>
          <w:rPr>
            <w:rFonts w:hint="eastAsia"/>
            <w:color w:val="auto"/>
            <w:highlight w:val="none"/>
            <w:lang w:eastAsia="zh-CN"/>
            <w:rPrChange w:id="54" w:author="tyj" w:date="2020-07-20T09:37:41Z">
              <w:rPr>
                <w:rFonts w:hint="eastAsia"/>
                <w:lang w:eastAsia="zh-CN"/>
              </w:rPr>
            </w:rPrChange>
          </w:rPr>
          <w:t>省健身</w:t>
        </w:r>
      </w:ins>
      <w:ins w:id="55" w:author="tyj" w:date="2020-07-17T11:25:38Z">
        <w:r>
          <w:rPr>
            <w:rFonts w:hint="eastAsia"/>
            <w:color w:val="auto"/>
            <w:highlight w:val="none"/>
            <w:lang w:eastAsia="zh-CN"/>
            <w:rPrChange w:id="56" w:author="tyj" w:date="2020-07-20T09:37:41Z">
              <w:rPr>
                <w:rFonts w:hint="eastAsia"/>
                <w:lang w:eastAsia="zh-CN"/>
              </w:rPr>
            </w:rPrChange>
          </w:rPr>
          <w:t>气功管理办公室</w:t>
        </w:r>
      </w:ins>
      <w:ins w:id="57" w:author="tyj" w:date="2020-07-17T11:25:17Z">
        <w:r>
          <w:rPr>
            <w:rFonts w:hint="eastAsia"/>
            <w:color w:val="auto"/>
            <w:highlight w:val="none"/>
            <w:lang w:eastAsia="zh-CN"/>
            <w:rPrChange w:id="58" w:author="tyj" w:date="2020-07-20T09:37:41Z">
              <w:rPr>
                <w:rFonts w:hint="eastAsia"/>
                <w:lang w:eastAsia="zh-CN"/>
              </w:rPr>
            </w:rPrChange>
          </w:rPr>
          <w:t>）</w:t>
        </w:r>
      </w:ins>
      <w:r>
        <w:rPr>
          <w:rFonts w:hint="eastAsia"/>
          <w:color w:val="auto"/>
          <w:highlight w:val="none"/>
          <w:rPrChange w:id="59" w:author="tyj" w:date="2020-07-20T09:37:41Z">
            <w:rPr>
              <w:rFonts w:hint="eastAsia"/>
            </w:rPr>
          </w:rPrChange>
        </w:rPr>
        <w:t>、竞技体育处、青少年体育处、体育经济处、体育</w:t>
      </w:r>
      <w:r>
        <w:rPr>
          <w:rFonts w:hint="eastAsia"/>
          <w:highlight w:val="none"/>
          <w:rPrChange w:id="60" w:author="tyj" w:date="2020-07-20T09:37:41Z">
            <w:rPr>
              <w:rFonts w:hint="eastAsia"/>
            </w:rPr>
          </w:rPrChange>
        </w:rPr>
        <w:t>产业与科教宣传处、人事保卫处（与离退休人员服务处合署）。</w:t>
      </w:r>
    </w:p>
    <w:p>
      <w:pPr>
        <w:widowControl/>
        <w:jc w:val="left"/>
        <w:rPr>
          <w:highlight w:val="none"/>
          <w:rPrChange w:id="61" w:author="tyj" w:date="2020-07-20T09:37:41Z">
            <w:rPr/>
          </w:rPrChange>
        </w:rPr>
      </w:pPr>
      <w:r>
        <w:rPr>
          <w:rFonts w:hint="eastAsia"/>
          <w:highlight w:val="none"/>
          <w:rPrChange w:id="62" w:author="tyj" w:date="2020-07-20T09:37:41Z">
            <w:rPr>
              <w:rFonts w:hint="eastAsia"/>
            </w:rPr>
          </w:rPrChange>
        </w:rPr>
        <w:t>省体育局机关行政编制</w:t>
      </w:r>
      <w:r>
        <w:rPr>
          <w:rFonts w:hint="eastAsia"/>
          <w:highlight w:val="none"/>
          <w:rPrChange w:id="63" w:author="tyj" w:date="2020-07-20T09:37:41Z">
            <w:rPr>
              <w:rFonts w:hint="eastAsia"/>
            </w:rPr>
          </w:rPrChange>
        </w:rPr>
        <w:t>5</w:t>
      </w:r>
      <w:del w:id="64" w:author="tyj" w:date="2020-07-17T11:25:44Z">
        <w:r>
          <w:rPr>
            <w:rFonts w:hint="default"/>
            <w:highlight w:val="none"/>
            <w:lang w:val="en-US"/>
            <w:rPrChange w:id="65" w:author="tyj" w:date="2020-07-20T09:37:41Z">
              <w:rPr>
                <w:rFonts w:hint="default"/>
                <w:lang w:val="en-US"/>
              </w:rPr>
            </w:rPrChange>
          </w:rPr>
          <w:delText>3</w:delText>
        </w:r>
      </w:del>
      <w:ins w:id="66" w:author="tyj" w:date="2020-07-17T11:25:44Z">
        <w:r>
          <w:rPr>
            <w:rFonts w:hint="eastAsia"/>
            <w:highlight w:val="none"/>
            <w:lang w:val="en-US" w:eastAsia="zh-CN"/>
            <w:rPrChange w:id="67" w:author="tyj" w:date="2020-07-20T09:37:41Z">
              <w:rPr>
                <w:rFonts w:hint="eastAsia"/>
                <w:lang w:val="en-US" w:eastAsia="zh-CN"/>
              </w:rPr>
            </w:rPrChange>
          </w:rPr>
          <w:t>9</w:t>
        </w:r>
      </w:ins>
      <w:r>
        <w:rPr>
          <w:rFonts w:hint="eastAsia"/>
          <w:highlight w:val="none"/>
          <w:rPrChange w:id="68" w:author="tyj" w:date="2020-07-20T09:37:41Z">
            <w:rPr>
              <w:rFonts w:hint="eastAsia"/>
            </w:rPr>
          </w:rPrChange>
        </w:rPr>
        <w:t>名。其中：局长1名、副局长4名，正处级领导职数9名（含直属机关党委专职副书记1名）、副处级领导职数11名。</w:t>
      </w:r>
      <w:r>
        <w:rPr>
          <w:rFonts w:hint="eastAsia" w:hAnsi="仿宋" w:cs="宋体"/>
          <w:kern w:val="0"/>
          <w:highlight w:val="none"/>
          <w:rPrChange w:id="69" w:author="tyj" w:date="2020-07-20T09:37:41Z">
            <w:rPr>
              <w:rFonts w:hint="eastAsia" w:hAnsi="仿宋" w:cs="宋体"/>
              <w:kern w:val="0"/>
            </w:rPr>
          </w:rPrChange>
        </w:rPr>
        <w:t>我局年末实有行政在职人员61人</w:t>
      </w:r>
      <w:r>
        <w:rPr>
          <w:rFonts w:hAnsi="仿宋" w:cs="宋体"/>
          <w:kern w:val="0"/>
          <w:highlight w:val="none"/>
          <w:rPrChange w:id="70" w:author="tyj" w:date="2020-07-20T09:37:41Z">
            <w:rPr>
              <w:rFonts w:hAnsi="仿宋" w:cs="宋体"/>
              <w:kern w:val="0"/>
            </w:rPr>
          </w:rPrChange>
        </w:rPr>
        <w:t>，</w:t>
      </w:r>
      <w:r>
        <w:rPr>
          <w:rFonts w:hint="eastAsia" w:hAnsi="仿宋" w:cs="宋体"/>
          <w:kern w:val="0"/>
          <w:highlight w:val="none"/>
          <w:rPrChange w:id="71" w:author="tyj" w:date="2020-07-20T09:37:41Z">
            <w:rPr>
              <w:rFonts w:hint="eastAsia" w:hAnsi="仿宋" w:cs="宋体"/>
              <w:kern w:val="0"/>
            </w:rPr>
          </w:rPrChange>
        </w:rPr>
        <w:t>事业在职人员2038人，</w:t>
      </w:r>
      <w:r>
        <w:rPr>
          <w:rFonts w:hAnsi="仿宋" w:cs="宋体"/>
          <w:kern w:val="0"/>
          <w:highlight w:val="none"/>
          <w:rPrChange w:id="72" w:author="tyj" w:date="2020-07-20T09:37:41Z">
            <w:rPr>
              <w:rFonts w:hAnsi="仿宋" w:cs="宋体"/>
              <w:kern w:val="0"/>
            </w:rPr>
          </w:rPrChange>
        </w:rPr>
        <w:t>离退休人员</w:t>
      </w:r>
      <w:r>
        <w:rPr>
          <w:rFonts w:hint="eastAsia" w:hAnsi="仿宋" w:cs="宋体"/>
          <w:kern w:val="0"/>
          <w:highlight w:val="none"/>
          <w:rPrChange w:id="73" w:author="tyj" w:date="2020-07-20T09:37:41Z">
            <w:rPr>
              <w:rFonts w:hint="eastAsia" w:hAnsi="仿宋" w:cs="宋体"/>
              <w:kern w:val="0"/>
            </w:rPr>
          </w:rPrChange>
        </w:rPr>
        <w:t>7</w:t>
      </w:r>
      <w:r>
        <w:rPr>
          <w:rFonts w:hAnsi="仿宋" w:cs="宋体"/>
          <w:kern w:val="0"/>
          <w:highlight w:val="none"/>
          <w:rPrChange w:id="74" w:author="tyj" w:date="2020-07-20T09:37:41Z">
            <w:rPr>
              <w:rFonts w:hAnsi="仿宋" w:cs="宋体"/>
              <w:kern w:val="0"/>
            </w:rPr>
          </w:rPrChange>
        </w:rPr>
        <w:t>28</w:t>
      </w:r>
      <w:r>
        <w:rPr>
          <w:rFonts w:hint="eastAsia" w:hAnsi="仿宋" w:cs="宋体"/>
          <w:kern w:val="0"/>
          <w:highlight w:val="none"/>
          <w:rPrChange w:id="75" w:author="tyj" w:date="2020-07-20T09:37:41Z">
            <w:rPr>
              <w:rFonts w:hint="eastAsia" w:hAnsi="仿宋" w:cs="宋体"/>
              <w:kern w:val="0"/>
            </w:rPr>
          </w:rPrChange>
        </w:rPr>
        <w:t>人。</w:t>
      </w:r>
    </w:p>
    <w:p>
      <w:pPr>
        <w:pStyle w:val="4"/>
        <w:ind w:firstLine="643"/>
        <w:rPr>
          <w:highlight w:val="none"/>
          <w:rPrChange w:id="76" w:author="tyj" w:date="2020-07-20T09:37:41Z">
            <w:rPr/>
          </w:rPrChange>
        </w:rPr>
      </w:pPr>
      <w:bookmarkStart w:id="2" w:name="_Toc689"/>
      <w:r>
        <w:rPr>
          <w:rFonts w:hint="eastAsia"/>
          <w:highlight w:val="none"/>
          <w:rPrChange w:id="77" w:author="tyj" w:date="2020-07-20T09:37:41Z">
            <w:rPr>
              <w:rFonts w:hint="eastAsia"/>
            </w:rPr>
          </w:rPrChange>
        </w:rPr>
        <w:t>（二）年度总体工作和重点工作任务</w:t>
      </w:r>
      <w:bookmarkEnd w:id="2"/>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ins w:id="78" w:author="HP" w:date="2020-07-16T12:04:56Z"/>
          <w:rFonts w:hint="default" w:ascii="楷体_GB2312" w:hAnsi="楷体_GB2312" w:eastAsia="楷体_GB2312" w:cs="楷体_GB2312"/>
          <w:color w:val="000000" w:themeColor="text1"/>
          <w:sz w:val="32"/>
          <w:szCs w:val="32"/>
          <w:highlight w:val="none"/>
          <w:lang w:val="en-US" w:eastAsia="zh-CN"/>
          <w:rPrChange w:id="79" w:author="tyj" w:date="2020-07-20T09:37:41Z">
            <w:rPr>
              <w:ins w:id="80" w:author="HP" w:date="2020-07-16T12:04:56Z"/>
              <w:rFonts w:hint="default" w:ascii="楷体_GB2312" w:hAnsi="楷体_GB2312" w:eastAsia="楷体_GB2312" w:cs="楷体_GB2312"/>
              <w:color w:val="000000" w:themeColor="text1"/>
              <w:sz w:val="32"/>
              <w:szCs w:val="32"/>
              <w:lang w:val="en-US" w:eastAsia="zh-CN"/>
              <w14:textFill>
                <w14:solidFill>
                  <w14:schemeClr w14:val="tx1"/>
                </w14:solidFill>
              </w14:textFill>
            </w:rPr>
          </w:rPrChange>
          <w14:textFill>
            <w14:solidFill>
              <w14:schemeClr w14:val="tx1"/>
            </w14:solidFill>
          </w14:textFill>
        </w:rPr>
      </w:pPr>
      <w:r>
        <w:rPr>
          <w:rFonts w:hint="eastAsia"/>
          <w:highlight w:val="none"/>
          <w:rPrChange w:id="81" w:author="tyj" w:date="2020-07-20T09:37:41Z">
            <w:rPr>
              <w:rFonts w:hint="eastAsia"/>
            </w:rPr>
          </w:rPrChange>
        </w:rPr>
        <w:t>2019年，我局</w:t>
      </w:r>
      <w:ins w:id="82" w:author="HP" w:date="2020-07-16T12:04:03Z">
        <w:r>
          <w:rPr>
            <w:rFonts w:hint="eastAsia" w:ascii="仿宋" w:hAnsi="仿宋" w:eastAsia="仿宋" w:cs="仿宋"/>
            <w:color w:val="000000" w:themeColor="text1"/>
            <w:sz w:val="32"/>
            <w:szCs w:val="32"/>
            <w:highlight w:val="none"/>
            <w:rPrChange w:id="83" w:author="tyj" w:date="2020-07-20T09:37:41Z">
              <w:rPr>
                <w:rFonts w:hint="eastAsia" w:ascii="楷体_GB2312" w:hAnsi="楷体_GB2312" w:eastAsia="楷体_GB2312" w:cs="楷体_GB2312"/>
                <w:color w:val="000000" w:themeColor="text1"/>
                <w:sz w:val="32"/>
                <w:szCs w:val="32"/>
                <w14:textFill>
                  <w14:solidFill>
                    <w14:schemeClr w14:val="tx1"/>
                  </w14:solidFill>
                </w14:textFill>
              </w:rPr>
            </w:rPrChange>
            <w14:textFill>
              <w14:solidFill>
                <w14:schemeClr w14:val="tx1"/>
              </w14:solidFill>
            </w14:textFill>
          </w:rPr>
          <w:t>坚持以人民为中心的发展思想，深入推进全民健身与全民健康深度融合</w:t>
        </w:r>
      </w:ins>
      <w:ins w:id="84" w:author="HP" w:date="2020-07-16T12:04:32Z">
        <w:r>
          <w:rPr>
            <w:rFonts w:hint="eastAsia" w:ascii="仿宋" w:hAnsi="仿宋" w:eastAsia="仿宋" w:cs="仿宋"/>
            <w:color w:val="000000" w:themeColor="text1"/>
            <w:sz w:val="32"/>
            <w:szCs w:val="32"/>
            <w:highlight w:val="none"/>
            <w:lang w:eastAsia="zh-CN"/>
            <w:rPrChange w:id="85" w:author="tyj" w:date="2020-07-20T09:37:41Z">
              <w:rPr>
                <w:rFonts w:hint="eastAsia" w:ascii="楷体_GB2312" w:hAnsi="楷体_GB2312" w:eastAsia="楷体_GB2312" w:cs="楷体_GB2312"/>
                <w:color w:val="000000" w:themeColor="text1"/>
                <w:sz w:val="32"/>
                <w:szCs w:val="32"/>
                <w:lang w:eastAsia="zh-CN"/>
                <w14:textFill>
                  <w14:solidFill>
                    <w14:schemeClr w14:val="tx1"/>
                  </w14:solidFill>
                </w14:textFill>
              </w:rPr>
            </w:rPrChange>
            <w14:textFill>
              <w14:solidFill>
                <w14:schemeClr w14:val="tx1"/>
              </w14:solidFill>
            </w14:textFill>
          </w:rPr>
          <w:t>；</w:t>
        </w:r>
      </w:ins>
      <w:ins w:id="86" w:author="HP" w:date="2020-07-16T12:04:20Z">
        <w:r>
          <w:rPr>
            <w:rFonts w:hint="eastAsia" w:ascii="仿宋" w:hAnsi="仿宋" w:eastAsia="仿宋" w:cs="仿宋"/>
            <w:color w:val="000000" w:themeColor="text1"/>
            <w:sz w:val="32"/>
            <w:szCs w:val="32"/>
            <w:highlight w:val="none"/>
            <w:rPrChange w:id="87" w:author="tyj" w:date="2020-07-20T09:37:41Z">
              <w:rPr>
                <w:rFonts w:hint="eastAsia" w:ascii="楷体_GB2312" w:hAnsi="楷体_GB2312" w:eastAsia="楷体_GB2312" w:cs="楷体_GB2312"/>
                <w:color w:val="000000" w:themeColor="text1"/>
                <w:sz w:val="32"/>
                <w:szCs w:val="32"/>
                <w14:textFill>
                  <w14:solidFill>
                    <w14:schemeClr w14:val="tx1"/>
                  </w14:solidFill>
                </w14:textFill>
              </w:rPr>
            </w:rPrChange>
            <w14:textFill>
              <w14:solidFill>
                <w14:schemeClr w14:val="tx1"/>
              </w14:solidFill>
            </w14:textFill>
          </w:rPr>
          <w:t>以强化奥运备战为抓手，不断提高竞技体育综合实力</w:t>
        </w:r>
      </w:ins>
      <w:ins w:id="88" w:author="HP" w:date="2020-07-16T12:04:38Z">
        <w:r>
          <w:rPr>
            <w:rFonts w:hint="eastAsia" w:ascii="仿宋" w:hAnsi="仿宋" w:eastAsia="仿宋" w:cs="仿宋"/>
            <w:color w:val="000000" w:themeColor="text1"/>
            <w:sz w:val="32"/>
            <w:szCs w:val="32"/>
            <w:highlight w:val="none"/>
            <w:lang w:eastAsia="zh-CN"/>
            <w:rPrChange w:id="89" w:author="tyj" w:date="2020-07-20T09:37:41Z">
              <w:rPr>
                <w:rFonts w:hint="eastAsia" w:ascii="楷体_GB2312" w:hAnsi="楷体_GB2312" w:eastAsia="楷体_GB2312" w:cs="楷体_GB2312"/>
                <w:color w:val="000000" w:themeColor="text1"/>
                <w:sz w:val="32"/>
                <w:szCs w:val="32"/>
                <w:lang w:eastAsia="zh-CN"/>
                <w14:textFill>
                  <w14:solidFill>
                    <w14:schemeClr w14:val="tx1"/>
                  </w14:solidFill>
                </w14:textFill>
              </w:rPr>
            </w:rPrChange>
            <w14:textFill>
              <w14:solidFill>
                <w14:schemeClr w14:val="tx1"/>
              </w14:solidFill>
            </w14:textFill>
          </w:rPr>
          <w:t>；</w:t>
        </w:r>
      </w:ins>
      <w:ins w:id="90" w:author="HP" w:date="2020-07-16T12:04:36Z">
        <w:r>
          <w:rPr>
            <w:rFonts w:hint="eastAsia" w:ascii="仿宋" w:hAnsi="仿宋" w:eastAsia="仿宋" w:cs="仿宋"/>
            <w:color w:val="000000" w:themeColor="text1"/>
            <w:sz w:val="32"/>
            <w:szCs w:val="32"/>
            <w:highlight w:val="none"/>
            <w:lang w:val="en-US" w:eastAsia="zh-CN"/>
            <w:rPrChange w:id="91" w:author="tyj" w:date="2020-07-20T09:37:41Z">
              <w:rPr>
                <w:rFonts w:hint="eastAsia" w:ascii="楷体_GB2312" w:hAnsi="楷体_GB2312" w:eastAsia="楷体_GB2312" w:cs="楷体_GB2312"/>
                <w:color w:val="000000" w:themeColor="text1"/>
                <w:sz w:val="32"/>
                <w:szCs w:val="32"/>
                <w:lang w:val="en-US" w:eastAsia="zh-CN"/>
                <w14:textFill>
                  <w14:solidFill>
                    <w14:schemeClr w14:val="tx1"/>
                  </w14:solidFill>
                </w14:textFill>
              </w:rPr>
            </w:rPrChange>
            <w14:textFill>
              <w14:solidFill>
                <w14:schemeClr w14:val="tx1"/>
              </w14:solidFill>
            </w14:textFill>
          </w:rPr>
          <w:t>大</w:t>
        </w:r>
      </w:ins>
      <w:ins w:id="92" w:author="HP" w:date="2020-07-16T12:04:30Z">
        <w:r>
          <w:rPr>
            <w:rFonts w:hint="eastAsia" w:ascii="仿宋" w:hAnsi="仿宋" w:eastAsia="仿宋" w:cs="仿宋"/>
            <w:color w:val="000000" w:themeColor="text1"/>
            <w:sz w:val="32"/>
            <w:szCs w:val="32"/>
            <w:highlight w:val="none"/>
            <w:rPrChange w:id="93" w:author="tyj" w:date="2020-07-20T09:37:41Z">
              <w:rPr>
                <w:rFonts w:hint="eastAsia" w:ascii="楷体_GB2312" w:hAnsi="楷体_GB2312" w:eastAsia="楷体_GB2312" w:cs="楷体_GB2312"/>
                <w:color w:val="000000" w:themeColor="text1"/>
                <w:sz w:val="32"/>
                <w:szCs w:val="32"/>
                <w14:textFill>
                  <w14:solidFill>
                    <w14:schemeClr w14:val="tx1"/>
                  </w14:solidFill>
                </w14:textFill>
              </w:rPr>
            </w:rPrChange>
            <w14:textFill>
              <w14:solidFill>
                <w14:schemeClr w14:val="tx1"/>
              </w14:solidFill>
            </w14:textFill>
          </w:rPr>
          <w:t>力发展体育产业，为经济社会发展贡献新动力</w:t>
        </w:r>
      </w:ins>
      <w:ins w:id="94" w:author="HP" w:date="2020-07-16T12:04:48Z">
        <w:r>
          <w:rPr>
            <w:rFonts w:hint="eastAsia" w:ascii="仿宋" w:hAnsi="仿宋" w:eastAsia="仿宋" w:cs="仿宋"/>
            <w:color w:val="000000" w:themeColor="text1"/>
            <w:sz w:val="32"/>
            <w:szCs w:val="32"/>
            <w:highlight w:val="none"/>
            <w:lang w:eastAsia="zh-CN"/>
            <w:rPrChange w:id="95" w:author="tyj" w:date="2020-07-20T09:37:41Z">
              <w:rPr>
                <w:rFonts w:hint="eastAsia" w:ascii="楷体_GB2312" w:hAnsi="楷体_GB2312" w:eastAsia="楷体_GB2312" w:cs="楷体_GB2312"/>
                <w:color w:val="000000" w:themeColor="text1"/>
                <w:sz w:val="32"/>
                <w:szCs w:val="32"/>
                <w:lang w:eastAsia="zh-CN"/>
                <w14:textFill>
                  <w14:solidFill>
                    <w14:schemeClr w14:val="tx1"/>
                  </w14:solidFill>
                </w14:textFill>
              </w:rPr>
            </w:rPrChange>
            <w14:textFill>
              <w14:solidFill>
                <w14:schemeClr w14:val="tx1"/>
              </w14:solidFill>
            </w14:textFill>
          </w:rPr>
          <w:t>；</w:t>
        </w:r>
      </w:ins>
      <w:ins w:id="96" w:author="HP" w:date="2020-07-16T12:04:49Z">
        <w:r>
          <w:rPr>
            <w:rFonts w:hint="eastAsia" w:ascii="仿宋" w:hAnsi="仿宋" w:eastAsia="仿宋" w:cs="仿宋"/>
            <w:color w:val="000000" w:themeColor="text1"/>
            <w:sz w:val="32"/>
            <w:szCs w:val="32"/>
            <w:highlight w:val="none"/>
            <w:rPrChange w:id="97" w:author="tyj" w:date="2020-07-20T09:37:41Z">
              <w:rPr>
                <w:rFonts w:hint="eastAsia" w:ascii="楷体_GB2312" w:hAnsi="楷体_GB2312" w:eastAsia="楷体_GB2312" w:cs="楷体_GB2312"/>
                <w:color w:val="000000" w:themeColor="text1"/>
                <w:sz w:val="32"/>
                <w:szCs w:val="32"/>
                <w14:textFill>
                  <w14:solidFill>
                    <w14:schemeClr w14:val="tx1"/>
                  </w14:solidFill>
                </w14:textFill>
              </w:rPr>
            </w:rPrChange>
            <w14:textFill>
              <w14:solidFill>
                <w14:schemeClr w14:val="tx1"/>
              </w14:solidFill>
            </w14:textFill>
          </w:rPr>
          <w:t>全面加强青少年体育工作，切实提高青少年体质</w:t>
        </w:r>
      </w:ins>
      <w:ins w:id="98" w:author="HP" w:date="2020-07-16T12:04:56Z">
        <w:r>
          <w:rPr>
            <w:rFonts w:hint="eastAsia" w:ascii="仿宋" w:hAnsi="仿宋" w:eastAsia="仿宋" w:cs="仿宋"/>
            <w:color w:val="000000" w:themeColor="text1"/>
            <w:sz w:val="32"/>
            <w:szCs w:val="32"/>
            <w:highlight w:val="none"/>
            <w:lang w:eastAsia="zh-CN"/>
            <w:rPrChange w:id="99" w:author="tyj" w:date="2020-07-20T09:37:41Z">
              <w:rPr>
                <w:rFonts w:hint="eastAsia" w:ascii="楷体_GB2312" w:hAnsi="楷体_GB2312" w:eastAsia="楷体_GB2312" w:cs="楷体_GB2312"/>
                <w:color w:val="000000" w:themeColor="text1"/>
                <w:sz w:val="32"/>
                <w:szCs w:val="32"/>
                <w:lang w:eastAsia="zh-CN"/>
                <w14:textFill>
                  <w14:solidFill>
                    <w14:schemeClr w14:val="tx1"/>
                  </w14:solidFill>
                </w14:textFill>
              </w:rPr>
            </w:rPrChange>
            <w14:textFill>
              <w14:solidFill>
                <w14:schemeClr w14:val="tx1"/>
              </w14:solidFill>
            </w14:textFill>
          </w:rPr>
          <w:t>；</w:t>
        </w:r>
      </w:ins>
      <w:ins w:id="100" w:author="HP" w:date="2020-07-16T12:04:56Z">
        <w:r>
          <w:rPr>
            <w:rFonts w:hint="eastAsia" w:ascii="仿宋" w:hAnsi="仿宋" w:eastAsia="仿宋" w:cs="仿宋"/>
            <w:color w:val="000000" w:themeColor="text1"/>
            <w:sz w:val="32"/>
            <w:szCs w:val="32"/>
            <w:highlight w:val="none"/>
            <w:rPrChange w:id="101" w:author="tyj" w:date="2020-07-20T09:37:41Z">
              <w:rPr>
                <w:rFonts w:hint="eastAsia" w:ascii="楷体_GB2312" w:hAnsi="楷体_GB2312" w:eastAsia="楷体_GB2312" w:cs="楷体_GB2312"/>
                <w:color w:val="000000" w:themeColor="text1"/>
                <w:sz w:val="32"/>
                <w:szCs w:val="32"/>
                <w14:textFill>
                  <w14:solidFill>
                    <w14:schemeClr w14:val="tx1"/>
                  </w14:solidFill>
                </w14:textFill>
              </w:rPr>
            </w:rPrChange>
            <w14:textFill>
              <w14:solidFill>
                <w14:schemeClr w14:val="tx1"/>
              </w14:solidFill>
            </w14:textFill>
          </w:rPr>
          <w:t>持续深化足球改革发展，营造足球运动良好氛围</w:t>
        </w:r>
      </w:ins>
      <w:ins w:id="102" w:author="HP" w:date="2020-07-16T12:05:53Z">
        <w:r>
          <w:rPr>
            <w:rFonts w:hint="eastAsia" w:ascii="仿宋" w:hAnsi="仿宋" w:eastAsia="仿宋" w:cs="仿宋"/>
            <w:color w:val="000000" w:themeColor="text1"/>
            <w:sz w:val="32"/>
            <w:szCs w:val="32"/>
            <w:highlight w:val="none"/>
            <w:lang w:eastAsia="zh-CN"/>
            <w:rPrChange w:id="103" w:author="tyj" w:date="2020-07-20T09:37:41Z">
              <w:rPr>
                <w:rFonts w:hint="eastAsia" w:ascii="楷体_GB2312" w:hAnsi="楷体_GB2312" w:eastAsia="楷体_GB2312" w:cs="楷体_GB2312"/>
                <w:color w:val="000000" w:themeColor="text1"/>
                <w:sz w:val="32"/>
                <w:szCs w:val="32"/>
                <w:lang w:eastAsia="zh-CN"/>
                <w14:textFill>
                  <w14:solidFill>
                    <w14:schemeClr w14:val="tx1"/>
                  </w14:solidFill>
                </w14:textFill>
              </w:rPr>
            </w:rPrChange>
            <w14:textFill>
              <w14:solidFill>
                <w14:schemeClr w14:val="tx1"/>
              </w14:solidFill>
            </w14:textFill>
          </w:rPr>
          <w:t>，</w:t>
        </w:r>
      </w:ins>
      <w:ins w:id="104" w:author="HP" w:date="2020-07-16T12:05:55Z">
        <w:r>
          <w:rPr>
            <w:rFonts w:hint="eastAsia" w:ascii="仿宋" w:hAnsi="仿宋" w:eastAsia="仿宋" w:cs="仿宋"/>
            <w:color w:val="000000" w:themeColor="text1"/>
            <w:sz w:val="32"/>
            <w:szCs w:val="32"/>
            <w:highlight w:val="none"/>
            <w:lang w:val="en-US" w:eastAsia="zh-CN"/>
            <w:rPrChange w:id="105" w:author="tyj" w:date="2020-07-20T09:37:41Z">
              <w:rPr>
                <w:rFonts w:hint="eastAsia" w:ascii="楷体_GB2312" w:hAnsi="楷体_GB2312" w:eastAsia="楷体_GB2312" w:cs="楷体_GB2312"/>
                <w:color w:val="000000" w:themeColor="text1"/>
                <w:sz w:val="32"/>
                <w:szCs w:val="32"/>
                <w:lang w:val="en-US" w:eastAsia="zh-CN"/>
                <w14:textFill>
                  <w14:solidFill>
                    <w14:schemeClr w14:val="tx1"/>
                  </w14:solidFill>
                </w14:textFill>
              </w:rPr>
            </w:rPrChange>
            <w14:textFill>
              <w14:solidFill>
                <w14:schemeClr w14:val="tx1"/>
              </w14:solidFill>
            </w14:textFill>
          </w:rPr>
          <w:t>推动体育</w:t>
        </w:r>
      </w:ins>
      <w:ins w:id="106" w:author="HP" w:date="2020-07-16T12:05:59Z">
        <w:r>
          <w:rPr>
            <w:rFonts w:hint="eastAsia" w:ascii="仿宋" w:hAnsi="仿宋" w:eastAsia="仿宋" w:cs="仿宋"/>
            <w:color w:val="000000" w:themeColor="text1"/>
            <w:sz w:val="32"/>
            <w:szCs w:val="32"/>
            <w:highlight w:val="none"/>
            <w:lang w:val="en-US" w:eastAsia="zh-CN"/>
            <w:rPrChange w:id="107" w:author="tyj" w:date="2020-07-20T09:37:41Z">
              <w:rPr>
                <w:rFonts w:hint="eastAsia" w:ascii="楷体_GB2312" w:hAnsi="楷体_GB2312" w:eastAsia="楷体_GB2312" w:cs="楷体_GB2312"/>
                <w:color w:val="000000" w:themeColor="text1"/>
                <w:sz w:val="32"/>
                <w:szCs w:val="32"/>
                <w:lang w:val="en-US" w:eastAsia="zh-CN"/>
                <w14:textFill>
                  <w14:solidFill>
                    <w14:schemeClr w14:val="tx1"/>
                  </w14:solidFill>
                </w14:textFill>
              </w:rPr>
            </w:rPrChange>
            <w14:textFill>
              <w14:solidFill>
                <w14:schemeClr w14:val="tx1"/>
              </w14:solidFill>
            </w14:textFill>
          </w:rPr>
          <w:t>强省建设</w:t>
        </w:r>
      </w:ins>
      <w:ins w:id="108" w:author="HP" w:date="2020-07-16T12:06:01Z">
        <w:r>
          <w:rPr>
            <w:rFonts w:hint="eastAsia" w:ascii="仿宋" w:hAnsi="仿宋" w:eastAsia="仿宋" w:cs="仿宋"/>
            <w:color w:val="000000" w:themeColor="text1"/>
            <w:sz w:val="32"/>
            <w:szCs w:val="32"/>
            <w:highlight w:val="none"/>
            <w:lang w:val="en-US" w:eastAsia="zh-CN"/>
            <w:rPrChange w:id="109" w:author="tyj" w:date="2020-07-20T09:37:41Z">
              <w:rPr>
                <w:rFonts w:hint="eastAsia" w:ascii="楷体_GB2312" w:hAnsi="楷体_GB2312" w:eastAsia="楷体_GB2312" w:cs="楷体_GB2312"/>
                <w:color w:val="000000" w:themeColor="text1"/>
                <w:sz w:val="32"/>
                <w:szCs w:val="32"/>
                <w:lang w:val="en-US" w:eastAsia="zh-CN"/>
                <w14:textFill>
                  <w14:solidFill>
                    <w14:schemeClr w14:val="tx1"/>
                  </w14:solidFill>
                </w14:textFill>
              </w:rPr>
            </w:rPrChange>
            <w14:textFill>
              <w14:solidFill>
                <w14:schemeClr w14:val="tx1"/>
              </w14:solidFill>
            </w14:textFill>
          </w:rPr>
          <w:t>再上</w:t>
        </w:r>
      </w:ins>
      <w:ins w:id="110" w:author="HP" w:date="2020-07-16T12:06:02Z">
        <w:r>
          <w:rPr>
            <w:rFonts w:hint="eastAsia" w:ascii="仿宋" w:hAnsi="仿宋" w:eastAsia="仿宋" w:cs="仿宋"/>
            <w:color w:val="000000" w:themeColor="text1"/>
            <w:sz w:val="32"/>
            <w:szCs w:val="32"/>
            <w:highlight w:val="none"/>
            <w:lang w:val="en-US" w:eastAsia="zh-CN"/>
            <w:rPrChange w:id="111" w:author="tyj" w:date="2020-07-20T09:37:41Z">
              <w:rPr>
                <w:rFonts w:hint="eastAsia" w:ascii="楷体_GB2312" w:hAnsi="楷体_GB2312" w:eastAsia="楷体_GB2312" w:cs="楷体_GB2312"/>
                <w:color w:val="000000" w:themeColor="text1"/>
                <w:sz w:val="32"/>
                <w:szCs w:val="32"/>
                <w:lang w:val="en-US" w:eastAsia="zh-CN"/>
                <w14:textFill>
                  <w14:solidFill>
                    <w14:schemeClr w14:val="tx1"/>
                  </w14:solidFill>
                </w14:textFill>
              </w:rPr>
            </w:rPrChange>
            <w14:textFill>
              <w14:solidFill>
                <w14:schemeClr w14:val="tx1"/>
              </w14:solidFill>
            </w14:textFill>
          </w:rPr>
          <w:t>新台阶。</w:t>
        </w:r>
      </w:ins>
    </w:p>
    <w:p>
      <w:pPr>
        <w:rPr>
          <w:del w:id="112" w:author="HP" w:date="2020-07-16T12:06:11Z"/>
          <w:highlight w:val="none"/>
          <w:rPrChange w:id="113" w:author="tyj" w:date="2020-07-20T09:37:41Z">
            <w:rPr>
              <w:del w:id="114" w:author="HP" w:date="2020-07-16T12:06:11Z"/>
            </w:rPr>
          </w:rPrChange>
        </w:rPr>
      </w:pPr>
      <w:del w:id="115" w:author="HP" w:date="2020-07-16T12:06:11Z">
        <w:r>
          <w:rPr>
            <w:rFonts w:hint="eastAsia"/>
            <w:highlight w:val="none"/>
            <w:rPrChange w:id="116" w:author="tyj" w:date="2020-07-20T09:37:41Z">
              <w:rPr>
                <w:rFonts w:hint="eastAsia"/>
              </w:rPr>
            </w:rPrChange>
          </w:rPr>
          <w:delText>年度总体工作</w:delText>
        </w:r>
      </w:del>
      <w:del w:id="117" w:author="HP" w:date="2020-07-16T12:06:11Z">
        <w:r>
          <w:rPr>
            <w:highlight w:val="none"/>
            <w:rPrChange w:id="118" w:author="tyj" w:date="2020-07-20T09:37:41Z">
              <w:rPr/>
            </w:rPrChange>
          </w:rPr>
          <w:delText>是</w:delText>
        </w:r>
      </w:del>
      <w:del w:id="119" w:author="HP" w:date="2020-07-16T12:06:11Z">
        <w:r>
          <w:rPr>
            <w:rFonts w:hint="eastAsia"/>
            <w:highlight w:val="none"/>
            <w:rPrChange w:id="120" w:author="tyj" w:date="2020-07-20T09:37:41Z">
              <w:rPr>
                <w:rFonts w:hint="eastAsia"/>
              </w:rPr>
            </w:rPrChange>
          </w:rPr>
          <w:delText>按照广东2020年迈入现代化建设新征程的战略部署，深化体育重点领域改革，建立健全体育工作新体制新机制，把广东建设成为体育科学发展的排头兵，加快转变体育发展方式的先行地，探索中国特色社会主义体育发展的实验区，率先全面建成小康社会体育和基本实现社会主义现代化体育。</w:delText>
        </w:r>
      </w:del>
    </w:p>
    <w:p>
      <w:pPr>
        <w:rPr>
          <w:highlight w:val="none"/>
          <w:rPrChange w:id="121" w:author="tyj" w:date="2020-07-20T09:37:41Z">
            <w:rPr/>
          </w:rPrChange>
        </w:rPr>
      </w:pPr>
      <w:r>
        <w:rPr>
          <w:highlight w:val="none"/>
          <w:rPrChange w:id="122" w:author="tyj" w:date="2020-07-20T09:37:41Z">
            <w:rPr/>
          </w:rPrChange>
        </w:rPr>
        <w:t>2019年度，我局的重点工作任务见表1-1。</w:t>
      </w:r>
    </w:p>
    <w:p>
      <w:pPr>
        <w:pStyle w:val="8"/>
        <w:ind w:firstLine="0" w:firstLineChars="0"/>
        <w:jc w:val="center"/>
        <w:rPr>
          <w:rFonts w:ascii="黑体" w:hAnsi="黑体" w:eastAsia="黑体" w:cs="黑体"/>
          <w:sz w:val="28"/>
          <w:szCs w:val="28"/>
          <w:highlight w:val="none"/>
          <w:rPrChange w:id="123" w:author="tyj" w:date="2020-07-20T09:37:41Z">
            <w:rPr>
              <w:rFonts w:ascii="黑体" w:hAnsi="黑体" w:eastAsia="黑体" w:cs="黑体"/>
              <w:sz w:val="28"/>
              <w:szCs w:val="28"/>
            </w:rPr>
          </w:rPrChange>
        </w:rPr>
      </w:pPr>
      <w:r>
        <w:rPr>
          <w:rFonts w:hint="eastAsia" w:ascii="黑体" w:hAnsi="黑体" w:eastAsia="黑体" w:cs="黑体"/>
          <w:sz w:val="28"/>
          <w:szCs w:val="28"/>
          <w:highlight w:val="none"/>
          <w:rPrChange w:id="124" w:author="tyj" w:date="2020-07-20T09:37:41Z">
            <w:rPr>
              <w:rFonts w:hint="eastAsia" w:ascii="黑体" w:hAnsi="黑体" w:eastAsia="黑体" w:cs="黑体"/>
              <w:sz w:val="28"/>
              <w:szCs w:val="28"/>
            </w:rPr>
          </w:rPrChange>
        </w:rPr>
        <w:t>表1-1 省体育局2019年度重点工作任务</w:t>
      </w:r>
    </w:p>
    <w:tbl>
      <w:tblPr>
        <w:tblStyle w:val="16"/>
        <w:tblW w:w="8274" w:type="dxa"/>
        <w:tblInd w:w="0" w:type="dxa"/>
        <w:tblLayout w:type="fixed"/>
        <w:tblCellMar>
          <w:top w:w="15" w:type="dxa"/>
          <w:left w:w="15" w:type="dxa"/>
          <w:bottom w:w="15" w:type="dxa"/>
          <w:right w:w="15" w:type="dxa"/>
        </w:tblCellMar>
      </w:tblPr>
      <w:tblGrid>
        <w:gridCol w:w="1620"/>
        <w:gridCol w:w="2592"/>
        <w:gridCol w:w="4062"/>
      </w:tblGrid>
      <w:tr>
        <w:tblPrEx>
          <w:tblLayout w:type="fixed"/>
          <w:tblCellMar>
            <w:top w:w="15" w:type="dxa"/>
            <w:left w:w="15" w:type="dxa"/>
            <w:bottom w:w="15" w:type="dxa"/>
            <w:right w:w="15" w:type="dxa"/>
          </w:tblCellMar>
        </w:tblPrEx>
        <w:trPr>
          <w:trHeight w:val="368"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center"/>
              <w:textAlignment w:val="center"/>
              <w:rPr>
                <w:b/>
                <w:bCs/>
                <w:color w:val="000000"/>
                <w:kern w:val="0"/>
                <w:sz w:val="24"/>
                <w:szCs w:val="24"/>
                <w:highlight w:val="none"/>
                <w:lang w:bidi="ar"/>
                <w:rPrChange w:id="125" w:author="tyj" w:date="2020-07-20T09:37:41Z">
                  <w:rPr>
                    <w:b/>
                    <w:bCs/>
                    <w:color w:val="000000"/>
                    <w:kern w:val="0"/>
                    <w:sz w:val="24"/>
                    <w:szCs w:val="24"/>
                    <w:lang w:bidi="ar"/>
                  </w:rPr>
                </w:rPrChange>
              </w:rPr>
            </w:pPr>
            <w:r>
              <w:rPr>
                <w:rFonts w:hint="eastAsia"/>
                <w:b/>
                <w:bCs/>
                <w:color w:val="000000"/>
                <w:kern w:val="0"/>
                <w:sz w:val="24"/>
                <w:szCs w:val="24"/>
                <w:highlight w:val="none"/>
                <w:lang w:bidi="ar"/>
                <w:rPrChange w:id="126" w:author="tyj" w:date="2020-07-20T09:37:41Z">
                  <w:rPr>
                    <w:rFonts w:hint="eastAsia"/>
                    <w:b/>
                    <w:bCs/>
                    <w:color w:val="000000"/>
                    <w:kern w:val="0"/>
                    <w:sz w:val="24"/>
                    <w:szCs w:val="24"/>
                    <w:lang w:bidi="ar"/>
                  </w:rPr>
                </w:rPrChange>
              </w:rPr>
              <w:t>任务名称</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2"/>
              <w:jc w:val="center"/>
              <w:textAlignment w:val="center"/>
              <w:rPr>
                <w:b/>
                <w:bCs/>
                <w:color w:val="000000"/>
                <w:kern w:val="0"/>
                <w:sz w:val="24"/>
                <w:szCs w:val="24"/>
                <w:highlight w:val="none"/>
                <w:lang w:bidi="ar"/>
                <w:rPrChange w:id="127" w:author="tyj" w:date="2020-07-20T09:37:41Z">
                  <w:rPr>
                    <w:b/>
                    <w:bCs/>
                    <w:color w:val="000000"/>
                    <w:kern w:val="0"/>
                    <w:sz w:val="24"/>
                    <w:szCs w:val="24"/>
                    <w:lang w:bidi="ar"/>
                  </w:rPr>
                </w:rPrChange>
              </w:rPr>
            </w:pPr>
            <w:r>
              <w:rPr>
                <w:rFonts w:hint="eastAsia"/>
                <w:b/>
                <w:bCs/>
                <w:color w:val="000000"/>
                <w:kern w:val="0"/>
                <w:sz w:val="24"/>
                <w:szCs w:val="24"/>
                <w:highlight w:val="none"/>
                <w:lang w:bidi="ar"/>
                <w:rPrChange w:id="128" w:author="tyj" w:date="2020-07-20T09:37:41Z">
                  <w:rPr>
                    <w:rFonts w:hint="eastAsia"/>
                    <w:b/>
                    <w:bCs/>
                    <w:color w:val="000000"/>
                    <w:kern w:val="0"/>
                    <w:sz w:val="24"/>
                    <w:szCs w:val="24"/>
                    <w:lang w:bidi="ar"/>
                  </w:rPr>
                </w:rPrChange>
              </w:rPr>
              <w:t>实施内容</w:t>
            </w:r>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center"/>
              <w:textAlignment w:val="center"/>
              <w:rPr>
                <w:b/>
                <w:bCs/>
                <w:color w:val="000000"/>
                <w:kern w:val="0"/>
                <w:sz w:val="24"/>
                <w:szCs w:val="24"/>
                <w:highlight w:val="none"/>
                <w:lang w:bidi="ar"/>
                <w:rPrChange w:id="129" w:author="tyj" w:date="2020-07-20T09:37:41Z">
                  <w:rPr>
                    <w:b/>
                    <w:bCs/>
                    <w:color w:val="000000"/>
                    <w:kern w:val="0"/>
                    <w:sz w:val="24"/>
                    <w:szCs w:val="24"/>
                    <w:lang w:bidi="ar"/>
                  </w:rPr>
                </w:rPrChange>
              </w:rPr>
            </w:pPr>
            <w:r>
              <w:rPr>
                <w:rFonts w:hint="eastAsia"/>
                <w:b/>
                <w:bCs/>
                <w:color w:val="000000"/>
                <w:kern w:val="0"/>
                <w:sz w:val="24"/>
                <w:szCs w:val="24"/>
                <w:highlight w:val="none"/>
                <w:lang w:bidi="ar"/>
                <w:rPrChange w:id="130" w:author="tyj" w:date="2020-07-20T09:37:41Z">
                  <w:rPr>
                    <w:rFonts w:hint="eastAsia"/>
                    <w:b/>
                    <w:bCs/>
                    <w:color w:val="000000"/>
                    <w:kern w:val="0"/>
                    <w:sz w:val="24"/>
                    <w:szCs w:val="24"/>
                    <w:lang w:bidi="ar"/>
                  </w:rPr>
                </w:rPrChange>
              </w:rPr>
              <w:t>计划任务</w:t>
            </w:r>
          </w:p>
        </w:tc>
      </w:tr>
      <w:tr>
        <w:tblPrEx>
          <w:tblLayout w:type="fixed"/>
          <w:tblCellMar>
            <w:top w:w="15" w:type="dxa"/>
            <w:left w:w="15" w:type="dxa"/>
            <w:bottom w:w="15" w:type="dxa"/>
            <w:right w:w="15" w:type="dxa"/>
          </w:tblCellMar>
        </w:tblPrEx>
        <w:trPr>
          <w:trHeight w:val="1515"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highlight w:val="none"/>
                <w:rPrChange w:id="131" w:author="tyj" w:date="2020-07-20T09:37:41Z">
                  <w:rPr>
                    <w:color w:val="000000"/>
                    <w:sz w:val="24"/>
                    <w:szCs w:val="24"/>
                  </w:rPr>
                </w:rPrChange>
              </w:rPr>
            </w:pPr>
            <w:r>
              <w:rPr>
                <w:rFonts w:hint="eastAsia"/>
                <w:color w:val="000000"/>
                <w:kern w:val="0"/>
                <w:sz w:val="24"/>
                <w:szCs w:val="24"/>
                <w:highlight w:val="none"/>
                <w:lang w:bidi="ar"/>
                <w:rPrChange w:id="132" w:author="tyj" w:date="2020-07-20T09:37:41Z">
                  <w:rPr>
                    <w:rFonts w:hint="eastAsia"/>
                    <w:color w:val="000000"/>
                    <w:kern w:val="0"/>
                    <w:sz w:val="24"/>
                    <w:szCs w:val="24"/>
                    <w:lang w:bidi="ar"/>
                  </w:rPr>
                </w:rPrChange>
              </w:rPr>
              <w:t>公共体育场地设施项目</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133" w:author="tyj" w:date="2020-07-20T09:37:41Z">
                  <w:rPr>
                    <w:color w:val="000000"/>
                    <w:sz w:val="24"/>
                    <w:szCs w:val="24"/>
                  </w:rPr>
                </w:rPrChange>
              </w:rPr>
            </w:pPr>
            <w:r>
              <w:rPr>
                <w:rFonts w:hint="eastAsia"/>
                <w:color w:val="000000"/>
                <w:kern w:val="0"/>
                <w:sz w:val="24"/>
                <w:szCs w:val="24"/>
                <w:highlight w:val="none"/>
                <w:lang w:bidi="ar"/>
                <w:rPrChange w:id="134" w:author="tyj" w:date="2020-07-20T09:37:41Z">
                  <w:rPr>
                    <w:rFonts w:hint="eastAsia"/>
                    <w:color w:val="000000"/>
                    <w:kern w:val="0"/>
                    <w:sz w:val="24"/>
                    <w:szCs w:val="24"/>
                    <w:lang w:bidi="ar"/>
                  </w:rPr>
                </w:rPrChange>
              </w:rPr>
              <w:t>公共体育场地设施建设与开放、购置全民健身器材补助。省属公共体育场馆设施建设及运营服务。体育扶贫场地建设。</w:t>
            </w:r>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135" w:author="tyj" w:date="2020-07-20T09:37:41Z">
                  <w:rPr>
                    <w:color w:val="000000"/>
                    <w:sz w:val="24"/>
                    <w:szCs w:val="24"/>
                  </w:rPr>
                </w:rPrChange>
              </w:rPr>
            </w:pPr>
            <w:r>
              <w:rPr>
                <w:rFonts w:hint="eastAsia"/>
                <w:color w:val="000000"/>
                <w:kern w:val="0"/>
                <w:sz w:val="24"/>
                <w:szCs w:val="24"/>
                <w:highlight w:val="none"/>
                <w:lang w:bidi="ar"/>
                <w:rPrChange w:id="136" w:author="tyj" w:date="2020-07-20T09:37:41Z">
                  <w:rPr>
                    <w:rFonts w:hint="eastAsia"/>
                    <w:color w:val="000000"/>
                    <w:kern w:val="0"/>
                    <w:sz w:val="24"/>
                    <w:szCs w:val="24"/>
                    <w:lang w:bidi="ar"/>
                  </w:rPr>
                </w:rPrChange>
              </w:rPr>
              <w:t>计划新建公共体育场馆建设项目约70个；援助全省各地建设100个以上社区体育公园；试点开展社会体育场馆实施向公众开放工作；补助粤东西北地区以及惠州市、江门市和肇庆市贫困地区购置一批健身路径、篮球架、乒乓球台等全民健身器材；组织开展公共体育场地设施相关培训和政府采购服务。有效开展奥体中心场馆、省体育场维护运营。对援建地建设足球场2个，项目竣工验收合格率100%；提供良好履职基础，提高服务社会发展能力；</w:t>
            </w:r>
          </w:p>
        </w:tc>
      </w:tr>
      <w:tr>
        <w:tblPrEx>
          <w:tblLayout w:type="fixed"/>
          <w:tblCellMar>
            <w:top w:w="15" w:type="dxa"/>
            <w:left w:w="15" w:type="dxa"/>
            <w:bottom w:w="15" w:type="dxa"/>
            <w:right w:w="15" w:type="dxa"/>
          </w:tblCellMar>
        </w:tblPrEx>
        <w:trPr>
          <w:trHeight w:val="2595"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highlight w:val="none"/>
                <w:rPrChange w:id="137" w:author="tyj" w:date="2020-07-20T09:37:41Z">
                  <w:rPr>
                    <w:color w:val="000000"/>
                    <w:sz w:val="24"/>
                    <w:szCs w:val="24"/>
                  </w:rPr>
                </w:rPrChange>
              </w:rPr>
            </w:pPr>
            <w:r>
              <w:rPr>
                <w:rFonts w:hint="eastAsia"/>
                <w:color w:val="000000"/>
                <w:kern w:val="0"/>
                <w:sz w:val="24"/>
                <w:szCs w:val="24"/>
                <w:highlight w:val="none"/>
                <w:lang w:bidi="ar"/>
                <w:rPrChange w:id="138" w:author="tyj" w:date="2020-07-20T09:37:41Z">
                  <w:rPr>
                    <w:rFonts w:hint="eastAsia"/>
                    <w:color w:val="000000"/>
                    <w:kern w:val="0"/>
                    <w:sz w:val="24"/>
                    <w:szCs w:val="24"/>
                    <w:lang w:bidi="ar"/>
                  </w:rPr>
                </w:rPrChange>
              </w:rPr>
              <w:t>全民健身活动与服务项目</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139" w:author="tyj" w:date="2020-07-20T09:37:41Z">
                  <w:rPr>
                    <w:color w:val="000000"/>
                    <w:sz w:val="24"/>
                    <w:szCs w:val="24"/>
                  </w:rPr>
                </w:rPrChange>
              </w:rPr>
            </w:pPr>
            <w:r>
              <w:rPr>
                <w:rFonts w:hint="eastAsia"/>
                <w:color w:val="000000"/>
                <w:kern w:val="0"/>
                <w:sz w:val="24"/>
                <w:szCs w:val="24"/>
                <w:highlight w:val="none"/>
                <w:lang w:bidi="ar"/>
                <w:rPrChange w:id="140" w:author="tyj" w:date="2020-07-20T09:37:41Z">
                  <w:rPr>
                    <w:rFonts w:hint="eastAsia"/>
                    <w:color w:val="000000"/>
                    <w:kern w:val="0"/>
                    <w:sz w:val="24"/>
                    <w:szCs w:val="24"/>
                    <w:lang w:bidi="ar"/>
                  </w:rPr>
                </w:rPrChange>
              </w:rPr>
              <w:t>组织开展省级全民健身社会体育赛事活动和培训，组织开展省级全民健身精品项目、全运会</w:t>
            </w:r>
            <w:ins w:id="141" w:author="HP" w:date="2020-07-16T12:09:45Z">
              <w:r>
                <w:rPr>
                  <w:rFonts w:hint="eastAsia"/>
                  <w:color w:val="000000"/>
                  <w:kern w:val="0"/>
                  <w:sz w:val="24"/>
                  <w:szCs w:val="24"/>
                  <w:highlight w:val="none"/>
                  <w:lang w:val="en-US" w:eastAsia="zh-CN" w:bidi="ar"/>
                  <w:rPrChange w:id="142" w:author="tyj" w:date="2020-07-20T09:37:41Z">
                    <w:rPr>
                      <w:rFonts w:hint="eastAsia"/>
                      <w:color w:val="000000"/>
                      <w:kern w:val="0"/>
                      <w:sz w:val="24"/>
                      <w:szCs w:val="24"/>
                      <w:lang w:val="en-US" w:eastAsia="zh-CN" w:bidi="ar"/>
                    </w:rPr>
                  </w:rPrChange>
                </w:rPr>
                <w:t>群体</w:t>
              </w:r>
            </w:ins>
            <w:del w:id="143" w:author="HP" w:date="2020-07-16T12:09:44Z">
              <w:r>
                <w:rPr>
                  <w:rFonts w:hint="eastAsia"/>
                  <w:color w:val="000000"/>
                  <w:kern w:val="0"/>
                  <w:sz w:val="24"/>
                  <w:szCs w:val="24"/>
                  <w:highlight w:val="none"/>
                  <w:lang w:bidi="ar"/>
                  <w:rPrChange w:id="144" w:author="tyj" w:date="2020-07-20T09:37:41Z">
                    <w:rPr>
                      <w:rFonts w:hint="eastAsia"/>
                      <w:color w:val="000000"/>
                      <w:kern w:val="0"/>
                      <w:sz w:val="24"/>
                      <w:szCs w:val="24"/>
                      <w:lang w:bidi="ar"/>
                    </w:rPr>
                  </w:rPrChange>
                </w:rPr>
                <w:delText>备战</w:delText>
              </w:r>
            </w:del>
            <w:r>
              <w:rPr>
                <w:rFonts w:hint="eastAsia"/>
                <w:color w:val="000000"/>
                <w:kern w:val="0"/>
                <w:sz w:val="24"/>
                <w:szCs w:val="24"/>
                <w:highlight w:val="none"/>
                <w:lang w:bidi="ar"/>
                <w:rPrChange w:id="145" w:author="tyj" w:date="2020-07-20T09:37:41Z">
                  <w:rPr>
                    <w:rFonts w:hint="eastAsia"/>
                    <w:color w:val="000000"/>
                    <w:kern w:val="0"/>
                    <w:sz w:val="24"/>
                    <w:szCs w:val="24"/>
                    <w:lang w:bidi="ar"/>
                  </w:rPr>
                </w:rPrChange>
              </w:rPr>
              <w:t>项目赛事活动，组织开展省级传统项目、重大节日、体育主题活动等赛事活动和培训，承接和参与国家级赛事活动和培训，开展全民健身赛事活动宣传工作，开展一级社会体育指导员培训、志愿服务和服务站评估等工作，开展第五次国民体质监测工作，开展科学健身指导服务，</w:t>
            </w:r>
            <w:r>
              <w:rPr>
                <w:rFonts w:hint="eastAsia"/>
                <w:color w:val="000000"/>
                <w:kern w:val="0"/>
                <w:sz w:val="24"/>
                <w:szCs w:val="24"/>
                <w:highlight w:val="none"/>
                <w:u w:val="none"/>
                <w:lang w:bidi="ar"/>
                <w:rPrChange w:id="146" w:author="tyj" w:date="2020-07-20T09:37:46Z">
                  <w:rPr>
                    <w:rFonts w:hint="eastAsia"/>
                    <w:color w:val="000000"/>
                    <w:kern w:val="0"/>
                    <w:sz w:val="24"/>
                    <w:szCs w:val="24"/>
                    <w:lang w:bidi="ar"/>
                  </w:rPr>
                </w:rPrChange>
              </w:rPr>
              <w:t>开展全民运动健身模范市、模范县创建服务，</w:t>
            </w:r>
            <w:ins w:id="147" w:author="HP" w:date="2020-07-16T12:12:55Z">
              <w:del w:id="148" w:author="tyj" w:date="2020-07-17T16:46:09Z">
                <w:r>
                  <w:rPr>
                    <w:rFonts w:hint="eastAsia"/>
                    <w:color w:val="000000"/>
                    <w:kern w:val="0"/>
                    <w:sz w:val="24"/>
                    <w:szCs w:val="24"/>
                    <w:highlight w:val="none"/>
                    <w:u w:val="none"/>
                    <w:lang w:eastAsia="zh-CN" w:bidi="ar"/>
                    <w:rPrChange w:id="149" w:author="tyj" w:date="2020-07-20T09:37:46Z">
                      <w:rPr>
                        <w:rFonts w:hint="eastAsia"/>
                        <w:color w:val="000000"/>
                        <w:kern w:val="0"/>
                        <w:sz w:val="24"/>
                        <w:szCs w:val="24"/>
                        <w:u w:val="single"/>
                        <w:lang w:eastAsia="zh-CN" w:bidi="ar"/>
                      </w:rPr>
                    </w:rPrChange>
                  </w:rPr>
                  <w:delText>（</w:delText>
                </w:r>
              </w:del>
            </w:ins>
            <w:ins w:id="150" w:author="HP" w:date="2020-07-16T12:12:57Z">
              <w:del w:id="151" w:author="tyj" w:date="2020-07-17T16:46:09Z">
                <w:r>
                  <w:rPr>
                    <w:rFonts w:hint="eastAsia"/>
                    <w:color w:val="000000"/>
                    <w:kern w:val="0"/>
                    <w:sz w:val="24"/>
                    <w:szCs w:val="24"/>
                    <w:highlight w:val="none"/>
                    <w:u w:val="none"/>
                    <w:lang w:val="en-US" w:eastAsia="zh-CN" w:bidi="ar"/>
                    <w:rPrChange w:id="152" w:author="tyj" w:date="2020-07-20T09:37:46Z">
                      <w:rPr>
                        <w:rFonts w:hint="eastAsia"/>
                        <w:color w:val="000000"/>
                        <w:kern w:val="0"/>
                        <w:sz w:val="24"/>
                        <w:szCs w:val="24"/>
                        <w:u w:val="single"/>
                        <w:lang w:val="en-US" w:eastAsia="zh-CN" w:bidi="ar"/>
                      </w:rPr>
                    </w:rPrChange>
                  </w:rPr>
                  <w:delText>请</w:delText>
                </w:r>
              </w:del>
            </w:ins>
            <w:ins w:id="153" w:author="HP" w:date="2020-07-16T12:12:58Z">
              <w:del w:id="154" w:author="tyj" w:date="2020-07-17T16:46:09Z">
                <w:r>
                  <w:rPr>
                    <w:rFonts w:hint="eastAsia"/>
                    <w:color w:val="000000"/>
                    <w:kern w:val="0"/>
                    <w:sz w:val="24"/>
                    <w:szCs w:val="24"/>
                    <w:highlight w:val="none"/>
                    <w:u w:val="none"/>
                    <w:lang w:val="en-US" w:eastAsia="zh-CN" w:bidi="ar"/>
                    <w:rPrChange w:id="155" w:author="tyj" w:date="2020-07-20T09:37:46Z">
                      <w:rPr>
                        <w:rFonts w:hint="eastAsia"/>
                        <w:color w:val="000000"/>
                        <w:kern w:val="0"/>
                        <w:sz w:val="24"/>
                        <w:szCs w:val="24"/>
                        <w:u w:val="single"/>
                        <w:lang w:val="en-US" w:eastAsia="zh-CN" w:bidi="ar"/>
                      </w:rPr>
                    </w:rPrChange>
                  </w:rPr>
                  <w:delText>群体处</w:delText>
                </w:r>
              </w:del>
            </w:ins>
            <w:ins w:id="156" w:author="HP" w:date="2020-07-16T12:12:59Z">
              <w:del w:id="157" w:author="tyj" w:date="2020-07-17T16:46:09Z">
                <w:r>
                  <w:rPr>
                    <w:rFonts w:hint="eastAsia"/>
                    <w:color w:val="000000"/>
                    <w:kern w:val="0"/>
                    <w:sz w:val="24"/>
                    <w:szCs w:val="24"/>
                    <w:highlight w:val="none"/>
                    <w:u w:val="none"/>
                    <w:lang w:val="en-US" w:eastAsia="zh-CN" w:bidi="ar"/>
                    <w:rPrChange w:id="158" w:author="tyj" w:date="2020-07-20T09:37:46Z">
                      <w:rPr>
                        <w:rFonts w:hint="eastAsia"/>
                        <w:color w:val="000000"/>
                        <w:kern w:val="0"/>
                        <w:sz w:val="24"/>
                        <w:szCs w:val="24"/>
                        <w:u w:val="single"/>
                        <w:lang w:val="en-US" w:eastAsia="zh-CN" w:bidi="ar"/>
                      </w:rPr>
                    </w:rPrChange>
                  </w:rPr>
                  <w:delText>确认</w:delText>
                </w:r>
              </w:del>
            </w:ins>
            <w:ins w:id="159" w:author="HP" w:date="2020-07-16T12:13:00Z">
              <w:del w:id="160" w:author="tyj" w:date="2020-07-17T16:46:09Z">
                <w:r>
                  <w:rPr>
                    <w:rFonts w:hint="eastAsia"/>
                    <w:color w:val="000000"/>
                    <w:kern w:val="0"/>
                    <w:sz w:val="24"/>
                    <w:szCs w:val="24"/>
                    <w:highlight w:val="none"/>
                    <w:u w:val="none"/>
                    <w:lang w:val="en-US" w:eastAsia="zh-CN" w:bidi="ar"/>
                    <w:rPrChange w:id="161" w:author="tyj" w:date="2020-07-20T09:37:46Z">
                      <w:rPr>
                        <w:rFonts w:hint="eastAsia"/>
                        <w:color w:val="000000"/>
                        <w:kern w:val="0"/>
                        <w:sz w:val="24"/>
                        <w:szCs w:val="24"/>
                        <w:u w:val="single"/>
                        <w:lang w:val="en-US" w:eastAsia="zh-CN" w:bidi="ar"/>
                      </w:rPr>
                    </w:rPrChange>
                  </w:rPr>
                  <w:delText>该项</w:delText>
                </w:r>
              </w:del>
            </w:ins>
            <w:ins w:id="162" w:author="HP" w:date="2020-07-16T12:13:02Z">
              <w:del w:id="163" w:author="tyj" w:date="2020-07-17T16:46:09Z">
                <w:r>
                  <w:rPr>
                    <w:rFonts w:hint="eastAsia"/>
                    <w:color w:val="000000"/>
                    <w:kern w:val="0"/>
                    <w:sz w:val="24"/>
                    <w:szCs w:val="24"/>
                    <w:highlight w:val="none"/>
                    <w:u w:val="none"/>
                    <w:lang w:val="en-US" w:eastAsia="zh-CN" w:bidi="ar"/>
                    <w:rPrChange w:id="164" w:author="tyj" w:date="2020-07-20T09:37:46Z">
                      <w:rPr>
                        <w:rFonts w:hint="eastAsia"/>
                        <w:color w:val="000000"/>
                        <w:kern w:val="0"/>
                        <w:sz w:val="24"/>
                        <w:szCs w:val="24"/>
                        <w:u w:val="single"/>
                        <w:lang w:val="en-US" w:eastAsia="zh-CN" w:bidi="ar"/>
                      </w:rPr>
                    </w:rPrChange>
                  </w:rPr>
                  <w:delText>工作</w:delText>
                </w:r>
              </w:del>
            </w:ins>
            <w:ins w:id="165" w:author="HP" w:date="2020-07-16T12:12:55Z">
              <w:del w:id="166" w:author="tyj" w:date="2020-07-17T16:46:09Z">
                <w:r>
                  <w:rPr>
                    <w:rFonts w:hint="eastAsia"/>
                    <w:color w:val="000000"/>
                    <w:kern w:val="0"/>
                    <w:sz w:val="24"/>
                    <w:szCs w:val="24"/>
                    <w:highlight w:val="none"/>
                    <w:u w:val="none"/>
                    <w:lang w:eastAsia="zh-CN" w:bidi="ar"/>
                    <w:rPrChange w:id="167" w:author="tyj" w:date="2020-07-20T09:37:46Z">
                      <w:rPr>
                        <w:rFonts w:hint="eastAsia"/>
                        <w:color w:val="000000"/>
                        <w:kern w:val="0"/>
                        <w:sz w:val="24"/>
                        <w:szCs w:val="24"/>
                        <w:u w:val="single"/>
                        <w:lang w:eastAsia="zh-CN" w:bidi="ar"/>
                      </w:rPr>
                    </w:rPrChange>
                  </w:rPr>
                  <w:delText>）</w:delText>
                </w:r>
              </w:del>
            </w:ins>
            <w:r>
              <w:rPr>
                <w:rFonts w:hint="eastAsia"/>
                <w:color w:val="000000"/>
                <w:kern w:val="0"/>
                <w:sz w:val="24"/>
                <w:szCs w:val="24"/>
                <w:highlight w:val="none"/>
                <w:lang w:bidi="ar"/>
                <w:rPrChange w:id="168" w:author="tyj" w:date="2020-07-20T09:37:41Z">
                  <w:rPr>
                    <w:rFonts w:hint="eastAsia"/>
                    <w:color w:val="000000"/>
                    <w:kern w:val="0"/>
                    <w:sz w:val="24"/>
                    <w:szCs w:val="24"/>
                    <w:lang w:bidi="ar"/>
                  </w:rPr>
                </w:rPrChange>
              </w:rPr>
              <w:t>政府职能转移审批服务，</w:t>
            </w:r>
            <w:ins w:id="169" w:author="likun" w:date="2020-07-16T12:14:26Z">
              <w:r>
                <w:rPr>
                  <w:rFonts w:hint="eastAsia"/>
                  <w:color w:val="000000"/>
                  <w:kern w:val="0"/>
                  <w:sz w:val="24"/>
                  <w:szCs w:val="24"/>
                  <w:highlight w:val="none"/>
                  <w:lang w:val="en-US" w:eastAsia="zh-CN" w:bidi="ar"/>
                  <w:rPrChange w:id="170" w:author="tyj" w:date="2020-07-20T09:37:41Z">
                    <w:rPr>
                      <w:rFonts w:hint="eastAsia"/>
                      <w:color w:val="000000"/>
                      <w:kern w:val="0"/>
                      <w:sz w:val="24"/>
                      <w:szCs w:val="24"/>
                      <w:lang w:val="en-US" w:eastAsia="zh-CN" w:bidi="ar"/>
                    </w:rPr>
                  </w:rPrChange>
                </w:rPr>
                <w:t>支持</w:t>
              </w:r>
            </w:ins>
            <w:del w:id="171" w:author="likun" w:date="2020-07-16T12:14:11Z">
              <w:r>
                <w:rPr>
                  <w:rFonts w:hint="eastAsia"/>
                  <w:color w:val="000000"/>
                  <w:kern w:val="0"/>
                  <w:sz w:val="24"/>
                  <w:szCs w:val="24"/>
                  <w:highlight w:val="none"/>
                  <w:lang w:bidi="ar"/>
                  <w:rPrChange w:id="172" w:author="tyj" w:date="2020-07-20T09:37:41Z">
                    <w:rPr>
                      <w:rFonts w:hint="eastAsia"/>
                      <w:color w:val="000000"/>
                      <w:kern w:val="0"/>
                      <w:sz w:val="24"/>
                      <w:szCs w:val="24"/>
                      <w:lang w:bidi="ar"/>
                    </w:rPr>
                  </w:rPrChange>
                </w:rPr>
                <w:delText>省本级开展全民健身服务，</w:delText>
              </w:r>
            </w:del>
            <w:r>
              <w:rPr>
                <w:rFonts w:hint="eastAsia"/>
                <w:color w:val="000000"/>
                <w:kern w:val="0"/>
                <w:sz w:val="24"/>
                <w:szCs w:val="24"/>
                <w:highlight w:val="none"/>
                <w:lang w:bidi="ar"/>
                <w:rPrChange w:id="173" w:author="tyj" w:date="2020-07-20T09:37:41Z">
                  <w:rPr>
                    <w:rFonts w:hint="eastAsia"/>
                    <w:color w:val="000000"/>
                    <w:kern w:val="0"/>
                    <w:sz w:val="24"/>
                    <w:szCs w:val="24"/>
                    <w:lang w:bidi="ar"/>
                  </w:rPr>
                </w:rPrChange>
              </w:rPr>
              <w:t>新疆、西藏</w:t>
            </w:r>
            <w:ins w:id="174" w:author="likun" w:date="2020-07-16T12:14:28Z">
              <w:r>
                <w:rPr>
                  <w:rFonts w:hint="eastAsia"/>
                  <w:color w:val="000000"/>
                  <w:kern w:val="0"/>
                  <w:sz w:val="24"/>
                  <w:szCs w:val="24"/>
                  <w:highlight w:val="none"/>
                  <w:lang w:val="en-US" w:eastAsia="zh-CN" w:bidi="ar"/>
                  <w:rPrChange w:id="175" w:author="tyj" w:date="2020-07-20T09:37:41Z">
                    <w:rPr>
                      <w:rFonts w:hint="eastAsia"/>
                      <w:color w:val="000000"/>
                      <w:kern w:val="0"/>
                      <w:sz w:val="24"/>
                      <w:szCs w:val="24"/>
                      <w:lang w:val="en-US" w:eastAsia="zh-CN" w:bidi="ar"/>
                    </w:rPr>
                  </w:rPrChange>
                </w:rPr>
                <w:t>地区</w:t>
              </w:r>
            </w:ins>
            <w:ins w:id="176" w:author="likun" w:date="2020-07-16T12:14:29Z">
              <w:r>
                <w:rPr>
                  <w:rFonts w:hint="eastAsia"/>
                  <w:color w:val="000000"/>
                  <w:kern w:val="0"/>
                  <w:sz w:val="24"/>
                  <w:szCs w:val="24"/>
                  <w:highlight w:val="none"/>
                  <w:lang w:val="en-US" w:eastAsia="zh-CN" w:bidi="ar"/>
                  <w:rPrChange w:id="177" w:author="tyj" w:date="2020-07-20T09:37:41Z">
                    <w:rPr>
                      <w:rFonts w:hint="eastAsia"/>
                      <w:color w:val="000000"/>
                      <w:kern w:val="0"/>
                      <w:sz w:val="24"/>
                      <w:szCs w:val="24"/>
                      <w:lang w:val="en-US" w:eastAsia="zh-CN" w:bidi="ar"/>
                    </w:rPr>
                  </w:rPrChange>
                </w:rPr>
                <w:t>开展</w:t>
              </w:r>
            </w:ins>
            <w:ins w:id="178" w:author="likun" w:date="2020-07-16T12:14:31Z">
              <w:r>
                <w:rPr>
                  <w:rFonts w:hint="eastAsia"/>
                  <w:color w:val="000000"/>
                  <w:kern w:val="0"/>
                  <w:sz w:val="24"/>
                  <w:szCs w:val="24"/>
                  <w:highlight w:val="none"/>
                  <w:lang w:val="en-US" w:eastAsia="zh-CN" w:bidi="ar"/>
                  <w:rPrChange w:id="179" w:author="tyj" w:date="2020-07-20T09:37:41Z">
                    <w:rPr>
                      <w:rFonts w:hint="eastAsia"/>
                      <w:color w:val="000000"/>
                      <w:kern w:val="0"/>
                      <w:sz w:val="24"/>
                      <w:szCs w:val="24"/>
                      <w:lang w:val="en-US" w:eastAsia="zh-CN" w:bidi="ar"/>
                    </w:rPr>
                  </w:rPrChange>
                </w:rPr>
                <w:t>全民</w:t>
              </w:r>
            </w:ins>
            <w:ins w:id="180" w:author="likun" w:date="2020-07-16T12:14:32Z">
              <w:r>
                <w:rPr>
                  <w:rFonts w:hint="eastAsia"/>
                  <w:color w:val="000000"/>
                  <w:kern w:val="0"/>
                  <w:sz w:val="24"/>
                  <w:szCs w:val="24"/>
                  <w:highlight w:val="none"/>
                  <w:lang w:val="en-US" w:eastAsia="zh-CN" w:bidi="ar"/>
                  <w:rPrChange w:id="181" w:author="tyj" w:date="2020-07-20T09:37:41Z">
                    <w:rPr>
                      <w:rFonts w:hint="eastAsia"/>
                      <w:color w:val="000000"/>
                      <w:kern w:val="0"/>
                      <w:sz w:val="24"/>
                      <w:szCs w:val="24"/>
                      <w:lang w:val="en-US" w:eastAsia="zh-CN" w:bidi="ar"/>
                    </w:rPr>
                  </w:rPrChange>
                </w:rPr>
                <w:t>健身</w:t>
              </w:r>
            </w:ins>
            <w:ins w:id="182" w:author="likun" w:date="2020-07-16T12:14:33Z">
              <w:r>
                <w:rPr>
                  <w:rFonts w:hint="eastAsia"/>
                  <w:color w:val="000000"/>
                  <w:kern w:val="0"/>
                  <w:sz w:val="24"/>
                  <w:szCs w:val="24"/>
                  <w:highlight w:val="none"/>
                  <w:lang w:val="en-US" w:eastAsia="zh-CN" w:bidi="ar"/>
                  <w:rPrChange w:id="183" w:author="tyj" w:date="2020-07-20T09:37:41Z">
                    <w:rPr>
                      <w:rFonts w:hint="eastAsia"/>
                      <w:color w:val="000000"/>
                      <w:kern w:val="0"/>
                      <w:sz w:val="24"/>
                      <w:szCs w:val="24"/>
                      <w:lang w:val="en-US" w:eastAsia="zh-CN" w:bidi="ar"/>
                    </w:rPr>
                  </w:rPrChange>
                </w:rPr>
                <w:t>活动。</w:t>
              </w:r>
            </w:ins>
            <w:del w:id="184" w:author="likun" w:date="2020-07-16T12:14:39Z">
              <w:r>
                <w:rPr>
                  <w:rFonts w:hint="eastAsia"/>
                  <w:color w:val="000000"/>
                  <w:kern w:val="0"/>
                  <w:sz w:val="24"/>
                  <w:szCs w:val="24"/>
                  <w:highlight w:val="none"/>
                  <w:lang w:bidi="ar"/>
                  <w:rPrChange w:id="185" w:author="tyj" w:date="2020-07-20T09:37:41Z">
                    <w:rPr>
                      <w:rFonts w:hint="eastAsia"/>
                      <w:color w:val="000000"/>
                      <w:kern w:val="0"/>
                      <w:sz w:val="24"/>
                      <w:szCs w:val="24"/>
                      <w:lang w:bidi="ar"/>
                    </w:rPr>
                  </w:rPrChange>
                </w:rPr>
                <w:delText>体</w:delText>
              </w:r>
            </w:del>
            <w:del w:id="186" w:author="likun" w:date="2020-07-16T12:14:38Z">
              <w:r>
                <w:rPr>
                  <w:rFonts w:hint="eastAsia"/>
                  <w:color w:val="000000"/>
                  <w:kern w:val="0"/>
                  <w:sz w:val="24"/>
                  <w:szCs w:val="24"/>
                  <w:highlight w:val="none"/>
                  <w:lang w:bidi="ar"/>
                  <w:rPrChange w:id="187" w:author="tyj" w:date="2020-07-20T09:37:41Z">
                    <w:rPr>
                      <w:rFonts w:hint="eastAsia"/>
                      <w:color w:val="000000"/>
                      <w:kern w:val="0"/>
                      <w:sz w:val="24"/>
                      <w:szCs w:val="24"/>
                      <w:lang w:bidi="ar"/>
                    </w:rPr>
                  </w:rPrChange>
                </w:rPr>
                <w:delText>育活动开展。</w:delText>
              </w:r>
            </w:del>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188" w:author="tyj" w:date="2020-07-20T09:37:41Z">
                  <w:rPr>
                    <w:color w:val="000000"/>
                    <w:sz w:val="24"/>
                    <w:szCs w:val="24"/>
                  </w:rPr>
                </w:rPrChange>
              </w:rPr>
            </w:pPr>
            <w:r>
              <w:rPr>
                <w:rFonts w:hint="eastAsia"/>
                <w:color w:val="000000"/>
                <w:kern w:val="0"/>
                <w:sz w:val="24"/>
                <w:szCs w:val="24"/>
                <w:highlight w:val="none"/>
                <w:lang w:bidi="ar"/>
                <w:rPrChange w:id="189" w:author="tyj" w:date="2020-07-20T09:37:41Z">
                  <w:rPr>
                    <w:rFonts w:hint="eastAsia"/>
                    <w:color w:val="000000"/>
                    <w:kern w:val="0"/>
                    <w:sz w:val="24"/>
                    <w:szCs w:val="24"/>
                    <w:lang w:bidi="ar"/>
                  </w:rPr>
                </w:rPrChange>
              </w:rPr>
              <w:t>年度组织举办省社会体育项目赛事活动和培训、健身气功活动和培训不少于50项次；开展体育节与全民健身日活动不少于1项次；资助传统项目如顺德均安女子篮球队、老年人体育活动、社会篮球、社会体育指导员展示活动、绿道自行车、省级公共体育场馆举办全民健身活动等项目；积极承接国家级赛事活动、参加第二届青年运动会等全国群众体育赛事活动和培训；对大型全民健身赛事活动进行宣传报道；当年度培训一级社会体育指导员</w:t>
            </w:r>
            <w:del w:id="190" w:author="tyj" w:date="2020-07-17T16:46:32Z">
              <w:r>
                <w:rPr>
                  <w:rFonts w:hint="default"/>
                  <w:color w:val="000000"/>
                  <w:kern w:val="0"/>
                  <w:sz w:val="24"/>
                  <w:szCs w:val="24"/>
                  <w:highlight w:val="none"/>
                  <w:lang w:bidi="ar"/>
                  <w:rPrChange w:id="191" w:author="tyj" w:date="2020-07-20T09:37:41Z">
                    <w:rPr>
                      <w:rFonts w:hint="eastAsia"/>
                      <w:color w:val="000000"/>
                      <w:kern w:val="0"/>
                      <w:sz w:val="24"/>
                      <w:szCs w:val="24"/>
                      <w:lang w:bidi="ar"/>
                    </w:rPr>
                  </w:rPrChange>
                </w:rPr>
                <w:delText>1000</w:delText>
              </w:r>
            </w:del>
            <w:ins w:id="192" w:author="tyj" w:date="2020-07-17T16:46:32Z">
              <w:r>
                <w:rPr>
                  <w:rFonts w:hint="eastAsia"/>
                  <w:color w:val="000000"/>
                  <w:kern w:val="0"/>
                  <w:sz w:val="24"/>
                  <w:szCs w:val="24"/>
                  <w:highlight w:val="none"/>
                  <w:lang w:eastAsia="zh-CN" w:bidi="ar"/>
                  <w:rPrChange w:id="193" w:author="tyj" w:date="2020-07-20T09:37:41Z">
                    <w:rPr>
                      <w:rFonts w:hint="eastAsia"/>
                      <w:color w:val="000000"/>
                      <w:kern w:val="0"/>
                      <w:sz w:val="24"/>
                      <w:szCs w:val="24"/>
                      <w:highlight w:val="yellow"/>
                      <w:lang w:eastAsia="zh-CN" w:bidi="ar"/>
                    </w:rPr>
                  </w:rPrChange>
                </w:rPr>
                <w:t>8</w:t>
              </w:r>
            </w:ins>
            <w:ins w:id="194" w:author="tyj" w:date="2020-07-17T16:46:33Z">
              <w:r>
                <w:rPr>
                  <w:rFonts w:hint="eastAsia"/>
                  <w:color w:val="000000"/>
                  <w:kern w:val="0"/>
                  <w:sz w:val="24"/>
                  <w:szCs w:val="24"/>
                  <w:highlight w:val="none"/>
                  <w:lang w:val="en-US" w:eastAsia="zh-CN" w:bidi="ar"/>
                  <w:rPrChange w:id="195" w:author="tyj" w:date="2020-07-20T09:37:41Z">
                    <w:rPr>
                      <w:rFonts w:hint="eastAsia"/>
                      <w:color w:val="000000"/>
                      <w:kern w:val="0"/>
                      <w:sz w:val="24"/>
                      <w:szCs w:val="24"/>
                      <w:highlight w:val="yellow"/>
                      <w:lang w:val="en-US" w:eastAsia="zh-CN" w:bidi="ar"/>
                    </w:rPr>
                  </w:rPrChange>
                </w:rPr>
                <w:t>00</w:t>
              </w:r>
            </w:ins>
            <w:r>
              <w:rPr>
                <w:rFonts w:hint="eastAsia"/>
                <w:color w:val="000000"/>
                <w:kern w:val="0"/>
                <w:sz w:val="24"/>
                <w:szCs w:val="24"/>
                <w:highlight w:val="none"/>
                <w:lang w:bidi="ar"/>
                <w:rPrChange w:id="196" w:author="tyj" w:date="2020-07-20T09:37:41Z">
                  <w:rPr>
                    <w:rFonts w:hint="eastAsia"/>
                    <w:color w:val="000000"/>
                    <w:kern w:val="0"/>
                    <w:sz w:val="24"/>
                    <w:szCs w:val="24"/>
                    <w:lang w:bidi="ar"/>
                  </w:rPr>
                </w:rPrChange>
              </w:rPr>
              <w:t>名</w:t>
            </w:r>
            <w:del w:id="197" w:author="tyj" w:date="2020-07-17T16:46:40Z">
              <w:r>
                <w:rPr>
                  <w:rFonts w:hint="eastAsia"/>
                  <w:color w:val="000000"/>
                  <w:kern w:val="0"/>
                  <w:sz w:val="24"/>
                  <w:szCs w:val="24"/>
                  <w:highlight w:val="none"/>
                  <w:lang w:bidi="ar"/>
                  <w:rPrChange w:id="198" w:author="tyj" w:date="2020-07-20T09:37:41Z">
                    <w:rPr>
                      <w:rFonts w:hint="eastAsia"/>
                      <w:color w:val="000000"/>
                      <w:kern w:val="0"/>
                      <w:sz w:val="24"/>
                      <w:szCs w:val="24"/>
                      <w:lang w:bidi="ar"/>
                    </w:rPr>
                  </w:rPrChange>
                </w:rPr>
                <w:delText>，审批合格一级社会体育指导员900名</w:delText>
              </w:r>
            </w:del>
            <w:r>
              <w:rPr>
                <w:rFonts w:hint="eastAsia"/>
                <w:color w:val="000000"/>
                <w:kern w:val="0"/>
                <w:sz w:val="24"/>
                <w:szCs w:val="24"/>
                <w:highlight w:val="none"/>
                <w:lang w:bidi="ar"/>
                <w:rPrChange w:id="199" w:author="tyj" w:date="2020-07-20T09:37:41Z">
                  <w:rPr>
                    <w:rFonts w:hint="eastAsia"/>
                    <w:color w:val="000000"/>
                    <w:kern w:val="0"/>
                    <w:sz w:val="24"/>
                    <w:szCs w:val="24"/>
                    <w:lang w:bidi="ar"/>
                  </w:rPr>
                </w:rPrChange>
              </w:rPr>
              <w:t>；国民体质监测</w:t>
            </w:r>
            <w:r>
              <w:rPr>
                <w:rFonts w:hint="default"/>
                <w:color w:val="000000"/>
                <w:kern w:val="0"/>
                <w:sz w:val="24"/>
                <w:szCs w:val="24"/>
                <w:highlight w:val="none"/>
                <w:lang w:bidi="ar"/>
                <w:rPrChange w:id="200" w:author="tyj" w:date="2020-07-20T09:37:41Z">
                  <w:rPr>
                    <w:rFonts w:hint="eastAsia"/>
                    <w:color w:val="000000"/>
                    <w:kern w:val="0"/>
                    <w:sz w:val="24"/>
                    <w:szCs w:val="24"/>
                    <w:lang w:bidi="ar"/>
                  </w:rPr>
                </w:rPrChange>
              </w:rPr>
              <w:t>2520</w:t>
            </w:r>
            <w:r>
              <w:rPr>
                <w:rFonts w:hint="eastAsia"/>
                <w:color w:val="000000"/>
                <w:kern w:val="0"/>
                <w:sz w:val="24"/>
                <w:szCs w:val="24"/>
                <w:highlight w:val="none"/>
                <w:lang w:bidi="ar"/>
                <w:rPrChange w:id="201" w:author="tyj" w:date="2020-07-20T09:37:41Z">
                  <w:rPr>
                    <w:rFonts w:hint="eastAsia"/>
                    <w:color w:val="000000"/>
                    <w:kern w:val="0"/>
                    <w:sz w:val="24"/>
                    <w:szCs w:val="24"/>
                    <w:lang w:bidi="ar"/>
                  </w:rPr>
                </w:rPrChange>
              </w:rPr>
              <w:t>人；科学健身指导服务受益群众达1000名；创建全民运动健身模范市1-2个、模范县3-4个；开展公共体育场馆建设与开放工作、体育特色小镇检查、健身器材检查、标准化编制以及其他全民健身等评估检查工作。组织新疆、西藏开展体育活动不少于2次。</w:t>
            </w:r>
          </w:p>
        </w:tc>
      </w:tr>
      <w:tr>
        <w:tblPrEx>
          <w:tblLayout w:type="fixed"/>
          <w:tblCellMar>
            <w:top w:w="15" w:type="dxa"/>
            <w:left w:w="15" w:type="dxa"/>
            <w:bottom w:w="15" w:type="dxa"/>
            <w:right w:w="15" w:type="dxa"/>
          </w:tblCellMar>
        </w:tblPrEx>
        <w:trPr>
          <w:trHeight w:val="90"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highlight w:val="none"/>
                <w:rPrChange w:id="202" w:author="tyj" w:date="2020-07-20T09:37:41Z">
                  <w:rPr>
                    <w:color w:val="000000"/>
                    <w:sz w:val="24"/>
                    <w:szCs w:val="24"/>
                  </w:rPr>
                </w:rPrChange>
              </w:rPr>
            </w:pPr>
            <w:r>
              <w:rPr>
                <w:rFonts w:hint="eastAsia"/>
                <w:color w:val="000000"/>
                <w:kern w:val="0"/>
                <w:sz w:val="24"/>
                <w:szCs w:val="24"/>
                <w:highlight w:val="none"/>
                <w:lang w:bidi="ar"/>
                <w:rPrChange w:id="203" w:author="tyj" w:date="2020-07-20T09:37:41Z">
                  <w:rPr>
                    <w:rFonts w:hint="eastAsia"/>
                    <w:color w:val="000000"/>
                    <w:kern w:val="0"/>
                    <w:sz w:val="24"/>
                    <w:szCs w:val="24"/>
                    <w:lang w:bidi="ar"/>
                  </w:rPr>
                </w:rPrChange>
              </w:rPr>
              <w:t>体育后备人才培养</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204" w:author="tyj" w:date="2020-07-20T09:37:41Z">
                  <w:rPr>
                    <w:color w:val="000000"/>
                    <w:sz w:val="24"/>
                    <w:szCs w:val="24"/>
                  </w:rPr>
                </w:rPrChange>
              </w:rPr>
            </w:pPr>
            <w:r>
              <w:rPr>
                <w:rFonts w:hint="eastAsia"/>
                <w:color w:val="000000"/>
                <w:kern w:val="0"/>
                <w:sz w:val="24"/>
                <w:szCs w:val="24"/>
                <w:highlight w:val="none"/>
                <w:lang w:bidi="ar"/>
                <w:rPrChange w:id="205" w:author="tyj" w:date="2020-07-20T09:37:41Z">
                  <w:rPr>
                    <w:rFonts w:hint="eastAsia"/>
                    <w:color w:val="000000"/>
                    <w:kern w:val="0"/>
                    <w:sz w:val="24"/>
                    <w:szCs w:val="24"/>
                    <w:lang w:bidi="ar"/>
                  </w:rPr>
                </w:rPrChange>
              </w:rPr>
              <w:t>资助国家高水平体育后备人才基地、省单项重点基地、重点班，扶持各级各类体校建设、补助体育突出贡献单位、省体校二线队伍建设、省体育场体校、奥体中心业余体校队伍培养、补助各地市向省专业队输送人才，资助省级体育传统项目学校，开展年度省级青少年体育锦标赛、冠军赛、公开赛、U系列比赛、传统校比赛、体育冬夏令营、全国阳光体育等竞赛和活动，以及竞赛资格、注册、赛前文化体能测试等工作；组织体育后备人才培养政策研究、调研、培训、审批等工作。</w:t>
            </w:r>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rFonts w:hint="eastAsia" w:eastAsia="仿宋_GB2312"/>
                <w:color w:val="000000"/>
                <w:sz w:val="24"/>
                <w:szCs w:val="24"/>
                <w:highlight w:val="none"/>
                <w:lang w:eastAsia="zh-CN"/>
                <w:rPrChange w:id="206" w:author="tyj" w:date="2020-07-20T09:37:41Z">
                  <w:rPr>
                    <w:rFonts w:hint="eastAsia" w:eastAsia="仿宋_GB2312"/>
                    <w:color w:val="000000"/>
                    <w:sz w:val="24"/>
                    <w:szCs w:val="24"/>
                    <w:lang w:eastAsia="zh-CN"/>
                  </w:rPr>
                </w:rPrChange>
              </w:rPr>
            </w:pPr>
            <w:r>
              <w:rPr>
                <w:rFonts w:hint="eastAsia"/>
                <w:color w:val="000000"/>
                <w:kern w:val="0"/>
                <w:sz w:val="24"/>
                <w:szCs w:val="24"/>
                <w:highlight w:val="none"/>
                <w:lang w:bidi="ar"/>
                <w:rPrChange w:id="207" w:author="tyj" w:date="2020-07-20T09:37:41Z">
                  <w:rPr>
                    <w:rFonts w:hint="eastAsia"/>
                    <w:color w:val="000000"/>
                    <w:kern w:val="0"/>
                    <w:sz w:val="24"/>
                    <w:szCs w:val="24"/>
                    <w:lang w:bidi="ar"/>
                  </w:rPr>
                </w:rPrChange>
              </w:rPr>
              <w:t>资助32个国家基地、140个省基地、135个省重点班；扶持不少于2个各级各类体校建设；资助3个二线队伍；补助21个地市的输送人才工作；补助省运会突出贡献单位32个，资助262所省级传统校307个项目，培训全省约2000名教练员、文化教师、科医人员和管理干部，开展不少于70个项目的各种竞赛活动。</w:t>
            </w:r>
            <w:del w:id="208" w:author="tyj" w:date="2020-07-17T16:46:50Z">
              <w:r>
                <w:rPr>
                  <w:rFonts w:hint="eastAsia"/>
                  <w:color w:val="000000"/>
                  <w:kern w:val="0"/>
                  <w:sz w:val="24"/>
                  <w:szCs w:val="24"/>
                  <w:highlight w:val="none"/>
                  <w:u w:val="single"/>
                  <w:lang w:bidi="ar"/>
                  <w:rPrChange w:id="209" w:author="tyj" w:date="2020-07-20T09:37:41Z">
                    <w:rPr>
                      <w:rFonts w:hint="eastAsia"/>
                      <w:color w:val="000000"/>
                      <w:kern w:val="0"/>
                      <w:sz w:val="24"/>
                      <w:szCs w:val="24"/>
                      <w:lang w:bidi="ar"/>
                    </w:rPr>
                  </w:rPrChange>
                </w:rPr>
                <w:delText>完成广东体育职业技术学院天河北校区工程竣工验收。</w:delText>
              </w:r>
            </w:del>
            <w:ins w:id="210" w:author="likun" w:date="2020-07-16T12:17:38Z">
              <w:del w:id="211" w:author="tyj" w:date="2020-07-17T16:46:50Z">
                <w:r>
                  <w:rPr>
                    <w:rFonts w:hint="eastAsia"/>
                    <w:color w:val="000000"/>
                    <w:kern w:val="0"/>
                    <w:sz w:val="24"/>
                    <w:szCs w:val="24"/>
                    <w:highlight w:val="none"/>
                    <w:u w:val="single"/>
                    <w:lang w:eastAsia="zh-CN" w:bidi="ar"/>
                    <w:rPrChange w:id="212" w:author="tyj" w:date="2020-07-20T09:37:41Z">
                      <w:rPr>
                        <w:rFonts w:hint="eastAsia"/>
                        <w:color w:val="000000"/>
                        <w:kern w:val="0"/>
                        <w:sz w:val="24"/>
                        <w:szCs w:val="24"/>
                        <w:u w:val="single"/>
                        <w:lang w:eastAsia="zh-CN" w:bidi="ar"/>
                      </w:rPr>
                    </w:rPrChange>
                  </w:rPr>
                  <w:delText>（</w:delText>
                </w:r>
              </w:del>
            </w:ins>
            <w:ins w:id="213" w:author="likun" w:date="2020-07-16T12:17:39Z">
              <w:del w:id="214" w:author="tyj" w:date="2020-07-17T16:46:50Z">
                <w:r>
                  <w:rPr>
                    <w:rFonts w:hint="eastAsia"/>
                    <w:color w:val="000000"/>
                    <w:kern w:val="0"/>
                    <w:sz w:val="24"/>
                    <w:szCs w:val="24"/>
                    <w:highlight w:val="none"/>
                    <w:u w:val="single"/>
                    <w:lang w:val="en-US" w:eastAsia="zh-CN" w:bidi="ar"/>
                    <w:rPrChange w:id="215" w:author="tyj" w:date="2020-07-20T09:37:41Z">
                      <w:rPr>
                        <w:rFonts w:hint="eastAsia"/>
                        <w:color w:val="000000"/>
                        <w:kern w:val="0"/>
                        <w:sz w:val="24"/>
                        <w:szCs w:val="24"/>
                        <w:u w:val="single"/>
                        <w:lang w:val="en-US" w:eastAsia="zh-CN" w:bidi="ar"/>
                      </w:rPr>
                    </w:rPrChange>
                  </w:rPr>
                  <w:delText>该项</w:delText>
                </w:r>
              </w:del>
            </w:ins>
            <w:ins w:id="216" w:author="likun" w:date="2020-07-16T12:17:40Z">
              <w:del w:id="217" w:author="tyj" w:date="2020-07-17T16:46:50Z">
                <w:r>
                  <w:rPr>
                    <w:rFonts w:hint="eastAsia"/>
                    <w:color w:val="000000"/>
                    <w:kern w:val="0"/>
                    <w:sz w:val="24"/>
                    <w:szCs w:val="24"/>
                    <w:highlight w:val="none"/>
                    <w:u w:val="single"/>
                    <w:lang w:val="en-US" w:eastAsia="zh-CN" w:bidi="ar"/>
                    <w:rPrChange w:id="218" w:author="tyj" w:date="2020-07-20T09:37:41Z">
                      <w:rPr>
                        <w:rFonts w:hint="eastAsia"/>
                        <w:color w:val="000000"/>
                        <w:kern w:val="0"/>
                        <w:sz w:val="24"/>
                        <w:szCs w:val="24"/>
                        <w:u w:val="single"/>
                        <w:lang w:val="en-US" w:eastAsia="zh-CN" w:bidi="ar"/>
                      </w:rPr>
                    </w:rPrChange>
                  </w:rPr>
                  <w:delText>工作2</w:delText>
                </w:r>
              </w:del>
            </w:ins>
            <w:ins w:id="219" w:author="likun" w:date="2020-07-16T12:17:41Z">
              <w:del w:id="220" w:author="tyj" w:date="2020-07-17T16:46:50Z">
                <w:r>
                  <w:rPr>
                    <w:rFonts w:hint="eastAsia"/>
                    <w:color w:val="000000"/>
                    <w:kern w:val="0"/>
                    <w:sz w:val="24"/>
                    <w:szCs w:val="24"/>
                    <w:highlight w:val="none"/>
                    <w:u w:val="single"/>
                    <w:lang w:val="en-US" w:eastAsia="zh-CN" w:bidi="ar"/>
                    <w:rPrChange w:id="221" w:author="tyj" w:date="2020-07-20T09:37:41Z">
                      <w:rPr>
                        <w:rFonts w:hint="eastAsia"/>
                        <w:color w:val="000000"/>
                        <w:kern w:val="0"/>
                        <w:sz w:val="24"/>
                        <w:szCs w:val="24"/>
                        <w:u w:val="single"/>
                        <w:lang w:val="en-US" w:eastAsia="zh-CN" w:bidi="ar"/>
                      </w:rPr>
                    </w:rPrChange>
                  </w:rPr>
                  <w:delText>019</w:delText>
                </w:r>
              </w:del>
            </w:ins>
            <w:ins w:id="222" w:author="likun" w:date="2020-07-16T12:17:42Z">
              <w:del w:id="223" w:author="tyj" w:date="2020-07-17T16:46:50Z">
                <w:r>
                  <w:rPr>
                    <w:rFonts w:hint="eastAsia"/>
                    <w:color w:val="000000"/>
                    <w:kern w:val="0"/>
                    <w:sz w:val="24"/>
                    <w:szCs w:val="24"/>
                    <w:highlight w:val="none"/>
                    <w:u w:val="single"/>
                    <w:lang w:val="en-US" w:eastAsia="zh-CN" w:bidi="ar"/>
                    <w:rPrChange w:id="224" w:author="tyj" w:date="2020-07-20T09:37:41Z">
                      <w:rPr>
                        <w:rFonts w:hint="eastAsia"/>
                        <w:color w:val="000000"/>
                        <w:kern w:val="0"/>
                        <w:sz w:val="24"/>
                        <w:szCs w:val="24"/>
                        <w:u w:val="single"/>
                        <w:lang w:val="en-US" w:eastAsia="zh-CN" w:bidi="ar"/>
                      </w:rPr>
                    </w:rPrChange>
                  </w:rPr>
                  <w:delText>年</w:delText>
                </w:r>
              </w:del>
            </w:ins>
            <w:ins w:id="225" w:author="likun" w:date="2020-07-16T12:17:43Z">
              <w:del w:id="226" w:author="tyj" w:date="2020-07-17T16:46:50Z">
                <w:r>
                  <w:rPr>
                    <w:rFonts w:hint="eastAsia"/>
                    <w:color w:val="000000"/>
                    <w:kern w:val="0"/>
                    <w:sz w:val="24"/>
                    <w:szCs w:val="24"/>
                    <w:highlight w:val="none"/>
                    <w:u w:val="single"/>
                    <w:lang w:val="en-US" w:eastAsia="zh-CN" w:bidi="ar"/>
                    <w:rPrChange w:id="227" w:author="tyj" w:date="2020-07-20T09:37:41Z">
                      <w:rPr>
                        <w:rFonts w:hint="eastAsia"/>
                        <w:color w:val="000000"/>
                        <w:kern w:val="0"/>
                        <w:sz w:val="24"/>
                        <w:szCs w:val="24"/>
                        <w:u w:val="single"/>
                        <w:lang w:val="en-US" w:eastAsia="zh-CN" w:bidi="ar"/>
                      </w:rPr>
                    </w:rPrChange>
                  </w:rPr>
                  <w:delText>未</w:delText>
                </w:r>
              </w:del>
            </w:ins>
            <w:ins w:id="228" w:author="likun" w:date="2020-07-16T12:17:44Z">
              <w:del w:id="229" w:author="tyj" w:date="2020-07-17T16:46:50Z">
                <w:r>
                  <w:rPr>
                    <w:rFonts w:hint="eastAsia"/>
                    <w:color w:val="000000"/>
                    <w:kern w:val="0"/>
                    <w:sz w:val="24"/>
                    <w:szCs w:val="24"/>
                    <w:highlight w:val="none"/>
                    <w:u w:val="single"/>
                    <w:lang w:val="en-US" w:eastAsia="zh-CN" w:bidi="ar"/>
                    <w:rPrChange w:id="230" w:author="tyj" w:date="2020-07-20T09:37:41Z">
                      <w:rPr>
                        <w:rFonts w:hint="eastAsia"/>
                        <w:color w:val="000000"/>
                        <w:kern w:val="0"/>
                        <w:sz w:val="24"/>
                        <w:szCs w:val="24"/>
                        <w:u w:val="single"/>
                        <w:lang w:val="en-US" w:eastAsia="zh-CN" w:bidi="ar"/>
                      </w:rPr>
                    </w:rPrChange>
                  </w:rPr>
                  <w:delText>完成</w:delText>
                </w:r>
              </w:del>
            </w:ins>
            <w:ins w:id="231" w:author="likun" w:date="2020-07-16T12:17:38Z">
              <w:del w:id="232" w:author="tyj" w:date="2020-07-17T16:46:50Z">
                <w:r>
                  <w:rPr>
                    <w:rFonts w:hint="eastAsia"/>
                    <w:color w:val="000000"/>
                    <w:kern w:val="0"/>
                    <w:sz w:val="24"/>
                    <w:szCs w:val="24"/>
                    <w:highlight w:val="none"/>
                    <w:u w:val="single"/>
                    <w:lang w:eastAsia="zh-CN" w:bidi="ar"/>
                    <w:rPrChange w:id="233" w:author="tyj" w:date="2020-07-20T09:37:41Z">
                      <w:rPr>
                        <w:rFonts w:hint="eastAsia"/>
                        <w:color w:val="000000"/>
                        <w:kern w:val="0"/>
                        <w:sz w:val="24"/>
                        <w:szCs w:val="24"/>
                        <w:u w:val="single"/>
                        <w:lang w:eastAsia="zh-CN" w:bidi="ar"/>
                      </w:rPr>
                    </w:rPrChange>
                  </w:rPr>
                  <w:delText>）</w:delText>
                </w:r>
              </w:del>
            </w:ins>
          </w:p>
        </w:tc>
      </w:tr>
      <w:tr>
        <w:tblPrEx>
          <w:tblLayout w:type="fixed"/>
          <w:tblCellMar>
            <w:top w:w="15" w:type="dxa"/>
            <w:left w:w="15" w:type="dxa"/>
            <w:bottom w:w="15" w:type="dxa"/>
            <w:right w:w="15" w:type="dxa"/>
          </w:tblCellMar>
        </w:tblPrEx>
        <w:trPr>
          <w:trHeight w:val="2310"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体育产业与科教宣传交流</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rPr>
            </w:pPr>
            <w:r>
              <w:rPr>
                <w:rFonts w:hint="eastAsia"/>
                <w:color w:val="000000"/>
                <w:kern w:val="0"/>
                <w:sz w:val="24"/>
                <w:szCs w:val="24"/>
                <w:lang w:bidi="ar"/>
              </w:rPr>
              <w:t>体育产业专项调查；体育产业统计培训；广东省第二十届体育用品博览会；广东省体育产业发展论坛；全省体育产业干部培训；体育产业课题；广东省体育产业示范基地、示范单位、示范项目评选; 宣传平台建设维护（网站、两微一端）、舆情监控服务，媒体服务，全民健身指导小视频制作和维护，活动宣传；广东国际体育文化夏（冬）令营，粤港澳台体育交流活动，举办国际性体育交流活动。</w:t>
            </w:r>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rPr>
            </w:pPr>
            <w:r>
              <w:rPr>
                <w:rFonts w:hint="eastAsia"/>
                <w:color w:val="000000"/>
                <w:kern w:val="0"/>
                <w:sz w:val="24"/>
                <w:szCs w:val="24"/>
                <w:lang w:bidi="ar"/>
              </w:rPr>
              <w:t>体育产业专项调查不少于150人，组织产业统计培训不少于50人；广东省体博会展览面积3.5万平方米，400个体育品牌；体育产业示范基地、示范单位、示范项目评选共150个；体育产业发展论坛参观人数3000-4000人；组织体育产业干部培训50人次；体育产业相关课题200个左右；中新社、新华社、凤凰网开设专栏，发稿1000篇以上，全面介绍冠军生平系列报道文章；冠军图片展；冠军系列音频、短视频；冠军人生纪录片（第一批拟制作20名冠军纪录片） 、生产全民健身指导专题视频20分钟片子12集，小视频100篇在电视台、全网平台、户外宣传平台、新媒体传播渠道传播.开展国际性和涉港澳台的青少年、群众体育对外交流活动不少于25项，举办广东国际夏冬令营不少于5次，接待来访境外团体不少于1000人次。</w:t>
            </w:r>
          </w:p>
        </w:tc>
      </w:tr>
      <w:tr>
        <w:tblPrEx>
          <w:tblLayout w:type="fixed"/>
          <w:tblCellMar>
            <w:top w:w="15" w:type="dxa"/>
            <w:left w:w="15" w:type="dxa"/>
            <w:bottom w:w="15" w:type="dxa"/>
            <w:right w:w="15" w:type="dxa"/>
          </w:tblCellMar>
        </w:tblPrEx>
        <w:trPr>
          <w:trHeight w:val="2385"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highlight w:val="none"/>
                <w:u w:val="none"/>
                <w:rPrChange w:id="234" w:author="tyj" w:date="2020-07-20T09:38:04Z">
                  <w:rPr>
                    <w:color w:val="000000"/>
                    <w:sz w:val="24"/>
                    <w:szCs w:val="24"/>
                  </w:rPr>
                </w:rPrChange>
              </w:rPr>
            </w:pPr>
            <w:r>
              <w:rPr>
                <w:rFonts w:hint="eastAsia"/>
                <w:color w:val="000000"/>
                <w:kern w:val="0"/>
                <w:sz w:val="24"/>
                <w:szCs w:val="24"/>
                <w:highlight w:val="none"/>
                <w:u w:val="none"/>
                <w:lang w:bidi="ar"/>
                <w:rPrChange w:id="235" w:author="tyj" w:date="2020-07-20T09:38:04Z">
                  <w:rPr>
                    <w:rFonts w:hint="eastAsia"/>
                    <w:color w:val="000000"/>
                    <w:kern w:val="0"/>
                    <w:sz w:val="24"/>
                    <w:szCs w:val="24"/>
                    <w:lang w:bidi="ar"/>
                  </w:rPr>
                </w:rPrChange>
              </w:rPr>
              <w:t>体育改革项目</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ins w:id="236" w:author="likun" w:date="2020-07-18T20:41:46Z"/>
                <w:rFonts w:hint="default" w:ascii="仿宋_GB2312" w:hAnsi="仿宋_GB2312" w:eastAsia="仿宋_GB2312" w:cs="仿宋_GB2312"/>
                <w:sz w:val="24"/>
                <w:szCs w:val="24"/>
                <w:highlight w:val="none"/>
                <w:u w:val="none"/>
                <w:lang w:val="en-US" w:eastAsia="zh-CN"/>
                <w:rPrChange w:id="237" w:author="tyj" w:date="2020-07-20T09:38:04Z">
                  <w:rPr>
                    <w:ins w:id="238" w:author="likun" w:date="2020-07-18T20:41:46Z"/>
                    <w:rFonts w:hint="eastAsia" w:ascii="仿宋_GB2312" w:hAnsi="仿宋_GB2312" w:eastAsia="仿宋_GB2312" w:cs="仿宋_GB2312"/>
                    <w:sz w:val="32"/>
                    <w:szCs w:val="32"/>
                    <w:lang w:val="en-US" w:eastAsia="zh-CN"/>
                  </w:rPr>
                </w:rPrChange>
              </w:rPr>
            </w:pPr>
            <w:ins w:id="239" w:author="likun" w:date="2020-07-18T20:41:46Z">
              <w:r>
                <w:rPr>
                  <w:rFonts w:hint="eastAsia" w:ascii="仿宋_GB2312" w:hAnsi="仿宋_GB2312" w:eastAsia="仿宋_GB2312" w:cs="仿宋_GB2312"/>
                  <w:sz w:val="24"/>
                  <w:szCs w:val="24"/>
                  <w:highlight w:val="none"/>
                  <w:u w:val="none"/>
                  <w:lang w:val="en-US" w:eastAsia="zh-CN"/>
                  <w:rPrChange w:id="240" w:author="tyj" w:date="2020-07-20T09:38:04Z">
                    <w:rPr>
                      <w:rFonts w:hint="eastAsia" w:ascii="仿宋_GB2312" w:hAnsi="仿宋_GB2312" w:eastAsia="仿宋_GB2312" w:cs="仿宋_GB2312"/>
                      <w:sz w:val="32"/>
                      <w:szCs w:val="32"/>
                      <w:lang w:val="en-US" w:eastAsia="zh-CN"/>
                    </w:rPr>
                  </w:rPrChange>
                </w:rPr>
                <w:t>开展足球竞赛培训活动、足球改革试点单位（市县）补助、足球宣传交流工作、足球产业研究、足球人才培养</w:t>
              </w:r>
            </w:ins>
            <w:ins w:id="241" w:author="likun" w:date="2020-07-18T20:42:17Z">
              <w:r>
                <w:rPr>
                  <w:rFonts w:hint="eastAsia" w:cs="仿宋_GB2312"/>
                  <w:sz w:val="24"/>
                  <w:szCs w:val="24"/>
                  <w:highlight w:val="none"/>
                  <w:u w:val="none"/>
                  <w:lang w:val="en-US" w:eastAsia="zh-CN"/>
                  <w:rPrChange w:id="242" w:author="tyj" w:date="2020-07-20T09:38:04Z">
                    <w:rPr>
                      <w:rFonts w:hint="eastAsia" w:cs="仿宋_GB2312"/>
                      <w:sz w:val="24"/>
                      <w:szCs w:val="24"/>
                      <w:lang w:val="en-US" w:eastAsia="zh-CN"/>
                    </w:rPr>
                  </w:rPrChange>
                </w:rPr>
                <w:t>等</w:t>
              </w:r>
            </w:ins>
            <w:ins w:id="243" w:author="likun" w:date="2020-07-18T20:42:19Z">
              <w:r>
                <w:rPr>
                  <w:rFonts w:hint="eastAsia" w:cs="仿宋_GB2312"/>
                  <w:sz w:val="24"/>
                  <w:szCs w:val="24"/>
                  <w:highlight w:val="none"/>
                  <w:u w:val="none"/>
                  <w:lang w:val="en-US" w:eastAsia="zh-CN"/>
                  <w:rPrChange w:id="244" w:author="tyj" w:date="2020-07-20T09:38:04Z">
                    <w:rPr>
                      <w:rFonts w:hint="eastAsia" w:cs="仿宋_GB2312"/>
                      <w:sz w:val="24"/>
                      <w:szCs w:val="24"/>
                      <w:lang w:val="en-US" w:eastAsia="zh-CN"/>
                    </w:rPr>
                  </w:rPrChange>
                </w:rPr>
                <w:t>。</w:t>
              </w:r>
            </w:ins>
          </w:p>
          <w:p>
            <w:pPr>
              <w:widowControl/>
              <w:spacing w:line="240" w:lineRule="auto"/>
              <w:ind w:firstLine="480"/>
              <w:jc w:val="left"/>
              <w:textAlignment w:val="center"/>
              <w:rPr>
                <w:rFonts w:hint="eastAsia" w:eastAsia="仿宋_GB2312"/>
                <w:color w:val="000000"/>
                <w:sz w:val="24"/>
                <w:szCs w:val="24"/>
                <w:highlight w:val="none"/>
                <w:u w:val="none"/>
                <w:lang w:eastAsia="zh-CN"/>
                <w:rPrChange w:id="245" w:author="tyj" w:date="2020-07-20T09:38:04Z">
                  <w:rPr>
                    <w:rFonts w:hint="eastAsia" w:eastAsia="仿宋_GB2312"/>
                    <w:color w:val="000000"/>
                    <w:sz w:val="24"/>
                    <w:szCs w:val="24"/>
                    <w:lang w:eastAsia="zh-CN"/>
                  </w:rPr>
                </w:rPrChange>
              </w:rPr>
            </w:pPr>
            <w:del w:id="246" w:author="likun" w:date="2020-07-18T20:42:23Z">
              <w:r>
                <w:rPr>
                  <w:rFonts w:hint="eastAsia"/>
                  <w:color w:val="000000"/>
                  <w:kern w:val="0"/>
                  <w:sz w:val="24"/>
                  <w:szCs w:val="24"/>
                  <w:highlight w:val="none"/>
                  <w:u w:val="none"/>
                  <w:lang w:bidi="ar"/>
                  <w:rPrChange w:id="247" w:author="tyj" w:date="2020-07-20T09:38:04Z">
                    <w:rPr>
                      <w:rFonts w:hint="eastAsia"/>
                      <w:color w:val="000000"/>
                      <w:kern w:val="0"/>
                      <w:sz w:val="24"/>
                      <w:szCs w:val="24"/>
                      <w:lang w:bidi="ar"/>
                    </w:rPr>
                  </w:rPrChange>
                </w:rPr>
                <w:delText>足球试点城市、试点县区补助</w:delText>
              </w:r>
            </w:del>
            <w:ins w:id="248" w:author="tyj" w:date="2020-07-17T15:28:37Z">
              <w:del w:id="249" w:author="likun" w:date="2020-07-18T20:42:23Z">
                <w:r>
                  <w:rPr>
                    <w:rFonts w:hint="eastAsia"/>
                    <w:color w:val="000000"/>
                    <w:kern w:val="0"/>
                    <w:sz w:val="24"/>
                    <w:szCs w:val="24"/>
                    <w:highlight w:val="none"/>
                    <w:u w:val="none"/>
                    <w:lang w:eastAsia="zh-CN" w:bidi="ar"/>
                    <w:rPrChange w:id="250" w:author="tyj" w:date="2020-07-20T09:38:04Z">
                      <w:rPr>
                        <w:rFonts w:hint="eastAsia"/>
                        <w:color w:val="000000"/>
                        <w:kern w:val="0"/>
                        <w:sz w:val="24"/>
                        <w:szCs w:val="24"/>
                        <w:highlight w:val="yellow"/>
                        <w:lang w:eastAsia="zh-CN" w:bidi="ar"/>
                      </w:rPr>
                    </w:rPrChange>
                  </w:rPr>
                  <w:delText>等</w:delText>
                </w:r>
              </w:del>
            </w:ins>
            <w:ins w:id="251" w:author="likun" w:date="2020-07-16T12:23:10Z">
              <w:del w:id="252" w:author="tyj" w:date="2020-07-17T15:33:16Z">
                <w:r>
                  <w:rPr>
                    <w:rFonts w:hint="eastAsia"/>
                    <w:color w:val="000000"/>
                    <w:kern w:val="0"/>
                    <w:sz w:val="24"/>
                    <w:szCs w:val="24"/>
                    <w:highlight w:val="none"/>
                    <w:u w:val="none"/>
                    <w:lang w:eastAsia="zh-CN" w:bidi="ar"/>
                    <w:rPrChange w:id="253" w:author="tyj" w:date="2020-07-20T09:38:04Z">
                      <w:rPr>
                        <w:rFonts w:hint="eastAsia"/>
                        <w:color w:val="000000"/>
                        <w:kern w:val="0"/>
                        <w:sz w:val="24"/>
                        <w:szCs w:val="24"/>
                        <w:lang w:eastAsia="zh-CN" w:bidi="ar"/>
                      </w:rPr>
                    </w:rPrChange>
                  </w:rPr>
                  <w:delText>（</w:delText>
                </w:r>
              </w:del>
            </w:ins>
            <w:ins w:id="254" w:author="likun" w:date="2020-07-16T12:23:12Z">
              <w:del w:id="255" w:author="tyj" w:date="2020-07-17T15:33:15Z">
                <w:r>
                  <w:rPr>
                    <w:rFonts w:hint="eastAsia"/>
                    <w:color w:val="000000"/>
                    <w:kern w:val="0"/>
                    <w:sz w:val="24"/>
                    <w:szCs w:val="24"/>
                    <w:highlight w:val="none"/>
                    <w:u w:val="none"/>
                    <w:lang w:val="en-US" w:eastAsia="zh-CN" w:bidi="ar"/>
                    <w:rPrChange w:id="256" w:author="tyj" w:date="2020-07-20T09:38:04Z">
                      <w:rPr>
                        <w:rFonts w:hint="eastAsia"/>
                        <w:color w:val="000000"/>
                        <w:kern w:val="0"/>
                        <w:sz w:val="24"/>
                        <w:szCs w:val="24"/>
                        <w:lang w:val="en-US" w:eastAsia="zh-CN" w:bidi="ar"/>
                      </w:rPr>
                    </w:rPrChange>
                  </w:rPr>
                  <w:delText>内</w:delText>
                </w:r>
              </w:del>
            </w:ins>
            <w:ins w:id="257" w:author="likun" w:date="2020-07-16T12:23:12Z">
              <w:del w:id="258" w:author="tyj" w:date="2020-07-17T15:33:15Z">
                <w:r>
                  <w:rPr>
                    <w:rFonts w:hint="eastAsia"/>
                    <w:color w:val="000000"/>
                    <w:kern w:val="0"/>
                    <w:sz w:val="24"/>
                    <w:szCs w:val="24"/>
                    <w:highlight w:val="none"/>
                    <w:u w:val="none"/>
                    <w:lang w:val="en-US" w:eastAsia="zh-CN" w:bidi="ar"/>
                    <w:rPrChange w:id="259" w:author="tyj" w:date="2020-07-20T09:38:04Z">
                      <w:rPr>
                        <w:rFonts w:hint="eastAsia"/>
                        <w:color w:val="000000"/>
                        <w:kern w:val="0"/>
                        <w:sz w:val="24"/>
                        <w:szCs w:val="24"/>
                        <w:lang w:val="en-US" w:eastAsia="zh-CN" w:bidi="ar"/>
                      </w:rPr>
                    </w:rPrChange>
                  </w:rPr>
                  <w:delText>容</w:delText>
                </w:r>
              </w:del>
            </w:ins>
            <w:ins w:id="260" w:author="likun" w:date="2020-07-16T12:23:12Z">
              <w:del w:id="261" w:author="tyj" w:date="2020-07-17T15:33:15Z">
                <w:r>
                  <w:rPr>
                    <w:rFonts w:hint="eastAsia"/>
                    <w:color w:val="000000"/>
                    <w:kern w:val="0"/>
                    <w:sz w:val="24"/>
                    <w:szCs w:val="24"/>
                    <w:highlight w:val="none"/>
                    <w:u w:val="none"/>
                    <w:lang w:val="en-US" w:eastAsia="zh-CN" w:bidi="ar"/>
                    <w:rPrChange w:id="262" w:author="tyj" w:date="2020-07-20T09:38:04Z">
                      <w:rPr>
                        <w:rFonts w:hint="eastAsia"/>
                        <w:color w:val="000000"/>
                        <w:kern w:val="0"/>
                        <w:sz w:val="24"/>
                        <w:szCs w:val="24"/>
                        <w:lang w:val="en-US" w:eastAsia="zh-CN" w:bidi="ar"/>
                      </w:rPr>
                    </w:rPrChange>
                  </w:rPr>
                  <w:delText>不</w:delText>
                </w:r>
              </w:del>
            </w:ins>
            <w:ins w:id="263" w:author="likun" w:date="2020-07-16T12:23:12Z">
              <w:del w:id="264" w:author="tyj" w:date="2020-07-17T15:33:15Z">
                <w:r>
                  <w:rPr>
                    <w:rFonts w:hint="eastAsia"/>
                    <w:color w:val="000000"/>
                    <w:kern w:val="0"/>
                    <w:sz w:val="24"/>
                    <w:szCs w:val="24"/>
                    <w:highlight w:val="none"/>
                    <w:u w:val="none"/>
                    <w:lang w:val="en-US" w:eastAsia="zh-CN" w:bidi="ar"/>
                    <w:rPrChange w:id="265" w:author="tyj" w:date="2020-07-20T09:38:04Z">
                      <w:rPr>
                        <w:rFonts w:hint="eastAsia"/>
                        <w:color w:val="000000"/>
                        <w:kern w:val="0"/>
                        <w:sz w:val="24"/>
                        <w:szCs w:val="24"/>
                        <w:lang w:val="en-US" w:eastAsia="zh-CN" w:bidi="ar"/>
                      </w:rPr>
                    </w:rPrChange>
                  </w:rPr>
                  <w:delText>齐</w:delText>
                </w:r>
              </w:del>
            </w:ins>
            <w:ins w:id="266" w:author="likun" w:date="2020-07-16T12:23:10Z">
              <w:del w:id="267" w:author="tyj" w:date="2020-07-17T15:33:14Z">
                <w:r>
                  <w:rPr>
                    <w:rFonts w:hint="eastAsia"/>
                    <w:color w:val="000000"/>
                    <w:kern w:val="0"/>
                    <w:sz w:val="24"/>
                    <w:szCs w:val="24"/>
                    <w:highlight w:val="none"/>
                    <w:u w:val="none"/>
                    <w:lang w:eastAsia="zh-CN" w:bidi="ar"/>
                    <w:rPrChange w:id="268" w:author="tyj" w:date="2020-07-20T09:38:04Z">
                      <w:rPr>
                        <w:rFonts w:hint="eastAsia"/>
                        <w:color w:val="000000"/>
                        <w:kern w:val="0"/>
                        <w:sz w:val="24"/>
                        <w:szCs w:val="24"/>
                        <w:lang w:eastAsia="zh-CN" w:bidi="ar"/>
                      </w:rPr>
                    </w:rPrChange>
                  </w:rPr>
                  <w:delText>）</w:delText>
                </w:r>
              </w:del>
            </w:ins>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u w:val="none"/>
                <w:rPrChange w:id="269" w:author="tyj" w:date="2020-07-20T09:38:04Z">
                  <w:rPr>
                    <w:color w:val="000000"/>
                    <w:sz w:val="24"/>
                    <w:szCs w:val="24"/>
                  </w:rPr>
                </w:rPrChange>
              </w:rPr>
            </w:pPr>
            <w:r>
              <w:rPr>
                <w:rFonts w:hint="eastAsia"/>
                <w:color w:val="000000"/>
                <w:kern w:val="0"/>
                <w:sz w:val="24"/>
                <w:szCs w:val="24"/>
                <w:highlight w:val="none"/>
                <w:u w:val="none"/>
                <w:lang w:bidi="ar"/>
                <w:rPrChange w:id="270" w:author="tyj" w:date="2020-07-20T09:38:04Z">
                  <w:rPr>
                    <w:rFonts w:hint="eastAsia"/>
                    <w:color w:val="000000"/>
                    <w:kern w:val="0"/>
                    <w:sz w:val="24"/>
                    <w:szCs w:val="24"/>
                    <w:lang w:bidi="ar"/>
                  </w:rPr>
                </w:rPrChange>
              </w:rPr>
              <w:t>组织实施足球改革试点单位工作，重点开展强化当地足协组织建设、建立市县（区）足球青训体系，建立市县（区）两级青少年足球训练体系，配备专职足球教练，在训青少年球员不少于300人，每周训练时数不少于500分钟；组队参加全省各类足球竞赛，当地每年至少组织开展三个系列的业余足球联赛，全省11人制、7人制、5人制、沙滩四大系列区域联赛各一次，组织队伍参加全省每年的青少年足球竞赛和省长杯比赛；落实各类足球场地设施建设，</w:t>
            </w:r>
            <w:del w:id="271" w:author="tyj" w:date="2020-07-17T08:41:15Z">
              <w:r>
                <w:rPr>
                  <w:rFonts w:hint="eastAsia"/>
                  <w:color w:val="000000"/>
                  <w:kern w:val="0"/>
                  <w:sz w:val="24"/>
                  <w:szCs w:val="24"/>
                  <w:highlight w:val="none"/>
                  <w:u w:val="none"/>
                  <w:lang w:bidi="ar"/>
                  <w:rPrChange w:id="272" w:author="tyj" w:date="2020-07-20T09:38:04Z">
                    <w:rPr>
                      <w:rFonts w:hint="eastAsia"/>
                      <w:color w:val="000000"/>
                      <w:kern w:val="0"/>
                      <w:sz w:val="24"/>
                      <w:szCs w:val="24"/>
                      <w:lang w:bidi="ar"/>
                    </w:rPr>
                  </w:rPrChange>
                </w:rPr>
                <w:delText>全市</w:delText>
              </w:r>
            </w:del>
            <w:ins w:id="273" w:author="likun" w:date="2020-07-16T12:24:07Z">
              <w:del w:id="274" w:author="tyj" w:date="2020-07-17T08:41:15Z">
                <w:r>
                  <w:rPr>
                    <w:rFonts w:hint="eastAsia"/>
                    <w:color w:val="000000"/>
                    <w:kern w:val="0"/>
                    <w:sz w:val="24"/>
                    <w:szCs w:val="24"/>
                    <w:highlight w:val="none"/>
                    <w:u w:val="none"/>
                    <w:lang w:eastAsia="zh-CN" w:bidi="ar"/>
                    <w:rPrChange w:id="275" w:author="tyj" w:date="2020-07-20T09:38:04Z">
                      <w:rPr>
                        <w:rFonts w:hint="eastAsia"/>
                        <w:color w:val="000000"/>
                        <w:kern w:val="0"/>
                        <w:sz w:val="24"/>
                        <w:szCs w:val="24"/>
                        <w:u w:val="single"/>
                        <w:lang w:eastAsia="zh-CN" w:bidi="ar"/>
                      </w:rPr>
                    </w:rPrChange>
                  </w:rPr>
                  <w:delText>（</w:delText>
                </w:r>
              </w:del>
            </w:ins>
            <w:ins w:id="276" w:author="likun" w:date="2020-07-16T12:24:09Z">
              <w:del w:id="277" w:author="tyj" w:date="2020-07-17T08:41:15Z">
                <w:r>
                  <w:rPr>
                    <w:rFonts w:hint="eastAsia"/>
                    <w:color w:val="000000"/>
                    <w:kern w:val="0"/>
                    <w:sz w:val="24"/>
                    <w:szCs w:val="24"/>
                    <w:highlight w:val="none"/>
                    <w:u w:val="none"/>
                    <w:lang w:eastAsia="zh-CN" w:bidi="ar"/>
                    <w:rPrChange w:id="278" w:author="tyj" w:date="2020-07-20T09:38:04Z">
                      <w:rPr>
                        <w:rFonts w:hint="eastAsia"/>
                        <w:color w:val="000000"/>
                        <w:kern w:val="0"/>
                        <w:sz w:val="24"/>
                        <w:szCs w:val="24"/>
                        <w:u w:val="single"/>
                        <w:lang w:eastAsia="zh-CN" w:bidi="ar"/>
                      </w:rPr>
                    </w:rPrChange>
                  </w:rPr>
                  <w:delText>？</w:delText>
                </w:r>
              </w:del>
            </w:ins>
            <w:ins w:id="279" w:author="likun" w:date="2020-07-16T12:24:07Z">
              <w:del w:id="280" w:author="tyj" w:date="2020-07-17T08:41:15Z">
                <w:r>
                  <w:rPr>
                    <w:rFonts w:hint="eastAsia"/>
                    <w:color w:val="000000"/>
                    <w:kern w:val="0"/>
                    <w:sz w:val="24"/>
                    <w:szCs w:val="24"/>
                    <w:highlight w:val="none"/>
                    <w:u w:val="none"/>
                    <w:lang w:eastAsia="zh-CN" w:bidi="ar"/>
                    <w:rPrChange w:id="281" w:author="tyj" w:date="2020-07-20T09:38:04Z">
                      <w:rPr>
                        <w:rFonts w:hint="eastAsia"/>
                        <w:color w:val="000000"/>
                        <w:kern w:val="0"/>
                        <w:sz w:val="24"/>
                        <w:szCs w:val="24"/>
                        <w:u w:val="single"/>
                        <w:lang w:eastAsia="zh-CN" w:bidi="ar"/>
                      </w:rPr>
                    </w:rPrChange>
                  </w:rPr>
                  <w:delText>）</w:delText>
                </w:r>
              </w:del>
            </w:ins>
            <w:ins w:id="282" w:author="tyj" w:date="2020-07-17T08:41:15Z">
              <w:r>
                <w:rPr>
                  <w:rFonts w:hint="eastAsia"/>
                  <w:color w:val="000000"/>
                  <w:kern w:val="0"/>
                  <w:sz w:val="24"/>
                  <w:szCs w:val="24"/>
                  <w:highlight w:val="none"/>
                  <w:u w:val="none"/>
                  <w:lang w:eastAsia="zh-CN" w:bidi="ar"/>
                  <w:rPrChange w:id="283" w:author="tyj" w:date="2020-07-20T09:38:04Z">
                    <w:rPr>
                      <w:rFonts w:hint="eastAsia"/>
                      <w:color w:val="000000"/>
                      <w:kern w:val="0"/>
                      <w:sz w:val="24"/>
                      <w:szCs w:val="24"/>
                      <w:highlight w:val="yellow"/>
                      <w:u w:val="single"/>
                      <w:lang w:eastAsia="zh-CN" w:bidi="ar"/>
                    </w:rPr>
                  </w:rPrChange>
                </w:rPr>
                <w:t>各试点</w:t>
              </w:r>
            </w:ins>
            <w:ins w:id="284" w:author="tyj" w:date="2020-07-17T08:41:17Z">
              <w:r>
                <w:rPr>
                  <w:rFonts w:hint="eastAsia"/>
                  <w:color w:val="000000"/>
                  <w:kern w:val="0"/>
                  <w:sz w:val="24"/>
                  <w:szCs w:val="24"/>
                  <w:highlight w:val="none"/>
                  <w:u w:val="none"/>
                  <w:lang w:eastAsia="zh-CN" w:bidi="ar"/>
                  <w:rPrChange w:id="285" w:author="tyj" w:date="2020-07-20T09:38:04Z">
                    <w:rPr>
                      <w:rFonts w:hint="eastAsia"/>
                      <w:color w:val="000000"/>
                      <w:kern w:val="0"/>
                      <w:sz w:val="24"/>
                      <w:szCs w:val="24"/>
                      <w:highlight w:val="yellow"/>
                      <w:u w:val="single"/>
                      <w:lang w:eastAsia="zh-CN" w:bidi="ar"/>
                    </w:rPr>
                  </w:rPrChange>
                </w:rPr>
                <w:t>城市</w:t>
              </w:r>
            </w:ins>
            <w:r>
              <w:rPr>
                <w:rFonts w:hint="eastAsia"/>
                <w:color w:val="000000"/>
                <w:kern w:val="0"/>
                <w:sz w:val="24"/>
                <w:szCs w:val="24"/>
                <w:highlight w:val="none"/>
                <w:u w:val="none"/>
                <w:lang w:bidi="ar"/>
                <w:rPrChange w:id="286" w:author="tyj" w:date="2020-07-20T09:38:04Z">
                  <w:rPr>
                    <w:rFonts w:hint="eastAsia"/>
                    <w:color w:val="000000"/>
                    <w:kern w:val="0"/>
                    <w:sz w:val="24"/>
                    <w:szCs w:val="24"/>
                    <w:lang w:bidi="ar"/>
                  </w:rPr>
                </w:rPrChange>
              </w:rPr>
              <w:t>具备符合组织训练比赛要求的11制足球场不少于8个，另外拥有不少于150个各类足球场；举办各级各类足球从业人员教育培训班，每年至少组织一次教练员、裁判员培训班。</w:t>
            </w:r>
            <w:del w:id="287" w:author="likun" w:date="2020-07-16T12:24:25Z">
              <w:r>
                <w:rPr>
                  <w:rFonts w:hint="eastAsia"/>
                  <w:color w:val="000000"/>
                  <w:kern w:val="0"/>
                  <w:sz w:val="24"/>
                  <w:szCs w:val="24"/>
                  <w:highlight w:val="none"/>
                  <w:u w:val="none"/>
                  <w:lang w:bidi="ar"/>
                  <w:rPrChange w:id="288" w:author="tyj" w:date="2020-07-20T09:38:04Z">
                    <w:rPr>
                      <w:rFonts w:hint="eastAsia"/>
                      <w:color w:val="000000"/>
                      <w:kern w:val="0"/>
                      <w:sz w:val="24"/>
                      <w:szCs w:val="24"/>
                      <w:lang w:bidi="ar"/>
                    </w:rPr>
                  </w:rPrChange>
                </w:rPr>
                <w:delText>、</w:delText>
              </w:r>
            </w:del>
            <w:r>
              <w:rPr>
                <w:rFonts w:hint="eastAsia"/>
                <w:color w:val="000000"/>
                <w:kern w:val="0"/>
                <w:sz w:val="24"/>
                <w:szCs w:val="24"/>
                <w:highlight w:val="none"/>
                <w:u w:val="none"/>
                <w:lang w:bidi="ar"/>
                <w:rPrChange w:id="289" w:author="tyj" w:date="2020-07-20T09:38:04Z">
                  <w:rPr>
                    <w:rFonts w:hint="eastAsia"/>
                    <w:color w:val="000000"/>
                    <w:kern w:val="0"/>
                    <w:sz w:val="24"/>
                    <w:szCs w:val="24"/>
                    <w:lang w:bidi="ar"/>
                  </w:rPr>
                </w:rPrChange>
              </w:rPr>
              <w:t>落实开展校园足球活动等工作内容。</w:t>
            </w:r>
          </w:p>
        </w:tc>
      </w:tr>
      <w:tr>
        <w:tblPrEx>
          <w:tblLayout w:type="fixed"/>
          <w:tblCellMar>
            <w:top w:w="15" w:type="dxa"/>
            <w:left w:w="15" w:type="dxa"/>
            <w:bottom w:w="15" w:type="dxa"/>
            <w:right w:w="15" w:type="dxa"/>
          </w:tblCellMar>
        </w:tblPrEx>
        <w:trPr>
          <w:trHeight w:val="1061"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highlight w:val="none"/>
                <w:u w:val="none"/>
                <w:rPrChange w:id="290" w:author="tyj" w:date="2020-07-20T09:38:04Z">
                  <w:rPr>
                    <w:color w:val="000000"/>
                    <w:sz w:val="24"/>
                    <w:szCs w:val="24"/>
                  </w:rPr>
                </w:rPrChange>
              </w:rPr>
            </w:pPr>
            <w:r>
              <w:rPr>
                <w:rFonts w:hint="eastAsia"/>
                <w:color w:val="000000"/>
                <w:kern w:val="0"/>
                <w:sz w:val="24"/>
                <w:szCs w:val="24"/>
                <w:highlight w:val="none"/>
                <w:u w:val="none"/>
                <w:lang w:bidi="ar"/>
                <w:rPrChange w:id="291" w:author="tyj" w:date="2020-07-20T09:38:04Z">
                  <w:rPr>
                    <w:rFonts w:hint="eastAsia"/>
                    <w:color w:val="000000"/>
                    <w:kern w:val="0"/>
                    <w:sz w:val="24"/>
                    <w:szCs w:val="24"/>
                    <w:lang w:bidi="ar"/>
                  </w:rPr>
                </w:rPrChange>
              </w:rPr>
              <w:t>运动队保障项目</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u w:val="none"/>
                <w:rPrChange w:id="292" w:author="tyj" w:date="2020-07-20T09:38:04Z">
                  <w:rPr>
                    <w:color w:val="000000"/>
                    <w:sz w:val="24"/>
                    <w:szCs w:val="24"/>
                  </w:rPr>
                </w:rPrChange>
              </w:rPr>
            </w:pPr>
            <w:r>
              <w:rPr>
                <w:rFonts w:hint="eastAsia"/>
                <w:color w:val="000000"/>
                <w:kern w:val="0"/>
                <w:sz w:val="24"/>
                <w:szCs w:val="24"/>
                <w:highlight w:val="none"/>
                <w:u w:val="none"/>
                <w:lang w:bidi="ar"/>
                <w:rPrChange w:id="293" w:author="tyj" w:date="2020-07-20T09:38:04Z">
                  <w:rPr>
                    <w:rFonts w:hint="eastAsia"/>
                    <w:color w:val="000000"/>
                    <w:kern w:val="0"/>
                    <w:sz w:val="24"/>
                    <w:szCs w:val="24"/>
                    <w:lang w:bidi="ar"/>
                  </w:rPr>
                </w:rPrChange>
              </w:rPr>
              <w:t>运动员退役转岗培训。省体育训练中心运动员训练生活设施改善。</w:t>
            </w:r>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u w:val="none"/>
                <w:rPrChange w:id="294" w:author="tyj" w:date="2020-07-20T09:38:04Z">
                  <w:rPr>
                    <w:color w:val="000000"/>
                    <w:sz w:val="24"/>
                    <w:szCs w:val="24"/>
                  </w:rPr>
                </w:rPrChange>
              </w:rPr>
            </w:pPr>
            <w:del w:id="295" w:author="likun" w:date="2020-07-16T12:25:07Z">
              <w:r>
                <w:rPr>
                  <w:rFonts w:hint="eastAsia"/>
                  <w:color w:val="000000"/>
                  <w:kern w:val="0"/>
                  <w:sz w:val="24"/>
                  <w:szCs w:val="24"/>
                  <w:highlight w:val="none"/>
                  <w:u w:val="none"/>
                  <w:lang w:bidi="ar"/>
                  <w:rPrChange w:id="296" w:author="tyj" w:date="2020-07-20T09:38:04Z">
                    <w:rPr>
                      <w:rFonts w:hint="eastAsia"/>
                      <w:color w:val="000000"/>
                      <w:kern w:val="0"/>
                      <w:sz w:val="24"/>
                      <w:szCs w:val="24"/>
                      <w:lang w:bidi="ar"/>
                    </w:rPr>
                  </w:rPrChange>
                </w:rPr>
                <w:delText>对</w:delText>
              </w:r>
            </w:del>
            <w:r>
              <w:rPr>
                <w:rFonts w:hint="eastAsia"/>
                <w:color w:val="000000"/>
                <w:kern w:val="0"/>
                <w:sz w:val="24"/>
                <w:szCs w:val="24"/>
                <w:highlight w:val="none"/>
                <w:u w:val="none"/>
                <w:lang w:bidi="ar"/>
                <w:rPrChange w:id="297" w:author="tyj" w:date="2020-07-20T09:38:04Z">
                  <w:rPr>
                    <w:rFonts w:hint="eastAsia"/>
                    <w:color w:val="000000"/>
                    <w:kern w:val="0"/>
                    <w:sz w:val="24"/>
                    <w:szCs w:val="24"/>
                    <w:lang w:bidi="ar"/>
                  </w:rPr>
                </w:rPrChange>
              </w:rPr>
              <w:t>举办广东省退役运动员职业转换</w:t>
            </w:r>
            <w:del w:id="298" w:author="likun" w:date="2020-07-16T12:24:57Z">
              <w:r>
                <w:rPr>
                  <w:rFonts w:hint="eastAsia"/>
                  <w:color w:val="000000"/>
                  <w:kern w:val="0"/>
                  <w:sz w:val="24"/>
                  <w:szCs w:val="24"/>
                  <w:highlight w:val="none"/>
                  <w:u w:val="none"/>
                  <w:lang w:bidi="ar"/>
                  <w:rPrChange w:id="299" w:author="tyj" w:date="2020-07-20T09:38:04Z">
                    <w:rPr>
                      <w:rFonts w:hint="eastAsia"/>
                      <w:color w:val="000000"/>
                      <w:kern w:val="0"/>
                      <w:sz w:val="24"/>
                      <w:szCs w:val="24"/>
                      <w:lang w:bidi="ar"/>
                    </w:rPr>
                  </w:rPrChange>
                </w:rPr>
                <w:delText>过度</w:delText>
              </w:r>
            </w:del>
            <w:ins w:id="300" w:author="likun" w:date="2020-07-16T12:24:52Z">
              <w:r>
                <w:rPr>
                  <w:rFonts w:hint="eastAsia"/>
                  <w:color w:val="000000"/>
                  <w:kern w:val="0"/>
                  <w:sz w:val="24"/>
                  <w:szCs w:val="24"/>
                  <w:highlight w:val="none"/>
                  <w:u w:val="none"/>
                  <w:lang w:val="en-US" w:eastAsia="zh-CN" w:bidi="ar"/>
                  <w:rPrChange w:id="301" w:author="tyj" w:date="2020-07-20T09:38:04Z">
                    <w:rPr>
                      <w:rFonts w:hint="eastAsia"/>
                      <w:color w:val="000000"/>
                      <w:kern w:val="0"/>
                      <w:sz w:val="24"/>
                      <w:szCs w:val="24"/>
                      <w:lang w:val="en-US" w:eastAsia="zh-CN" w:bidi="ar"/>
                    </w:rPr>
                  </w:rPrChange>
                </w:rPr>
                <w:t>过渡</w:t>
              </w:r>
            </w:ins>
            <w:r>
              <w:rPr>
                <w:rFonts w:hint="eastAsia"/>
                <w:color w:val="000000"/>
                <w:kern w:val="0"/>
                <w:sz w:val="24"/>
                <w:szCs w:val="24"/>
                <w:highlight w:val="none"/>
                <w:u w:val="none"/>
                <w:lang w:bidi="ar"/>
                <w:rPrChange w:id="302" w:author="tyj" w:date="2020-07-20T09:38:04Z">
                  <w:rPr>
                    <w:rFonts w:hint="eastAsia"/>
                    <w:color w:val="000000"/>
                    <w:kern w:val="0"/>
                    <w:sz w:val="24"/>
                    <w:szCs w:val="24"/>
                    <w:lang w:bidi="ar"/>
                  </w:rPr>
                </w:rPrChange>
              </w:rPr>
              <w:t>培训班1次；广东省船艇训练基地运动员宿舍综合楼完成主体结构并进入机电安装阶段，省二沙体育训练</w:t>
            </w:r>
            <w:ins w:id="303" w:author="likun" w:date="2020-07-16T12:25:22Z">
              <w:r>
                <w:rPr>
                  <w:rFonts w:hint="eastAsia"/>
                  <w:color w:val="000000"/>
                  <w:kern w:val="0"/>
                  <w:sz w:val="24"/>
                  <w:szCs w:val="24"/>
                  <w:highlight w:val="none"/>
                  <w:u w:val="none"/>
                  <w:lang w:val="en-US" w:eastAsia="zh-CN" w:bidi="ar"/>
                  <w:rPrChange w:id="304" w:author="tyj" w:date="2020-07-20T09:38:04Z">
                    <w:rPr>
                      <w:rFonts w:hint="eastAsia"/>
                      <w:color w:val="000000"/>
                      <w:kern w:val="0"/>
                      <w:sz w:val="24"/>
                      <w:szCs w:val="24"/>
                      <w:lang w:val="en-US" w:eastAsia="zh-CN" w:bidi="ar"/>
                    </w:rPr>
                  </w:rPrChange>
                </w:rPr>
                <w:t>中心</w:t>
              </w:r>
            </w:ins>
            <w:ins w:id="305" w:author="likun" w:date="2020-07-18T21:30:07Z">
              <w:r>
                <w:rPr>
                  <w:rFonts w:hint="eastAsia"/>
                  <w:color w:val="000000"/>
                  <w:kern w:val="0"/>
                  <w:sz w:val="24"/>
                  <w:szCs w:val="24"/>
                  <w:highlight w:val="none"/>
                  <w:u w:val="none"/>
                  <w:lang w:val="en-US" w:eastAsia="zh-CN" w:bidi="ar"/>
                  <w:rPrChange w:id="306" w:author="tyj" w:date="2020-07-20T09:38:04Z">
                    <w:rPr>
                      <w:rFonts w:hint="eastAsia"/>
                      <w:color w:val="000000"/>
                      <w:kern w:val="0"/>
                      <w:sz w:val="24"/>
                      <w:szCs w:val="24"/>
                      <w:lang w:val="en-US" w:eastAsia="zh-CN" w:bidi="ar"/>
                    </w:rPr>
                  </w:rPrChange>
                </w:rPr>
                <w:t>1</w:t>
              </w:r>
            </w:ins>
            <w:ins w:id="307" w:author="likun" w:date="2020-07-18T21:30:08Z">
              <w:r>
                <w:rPr>
                  <w:rFonts w:hint="eastAsia"/>
                  <w:color w:val="000000"/>
                  <w:kern w:val="0"/>
                  <w:sz w:val="24"/>
                  <w:szCs w:val="24"/>
                  <w:highlight w:val="none"/>
                  <w:u w:val="none"/>
                  <w:lang w:val="en-US" w:eastAsia="zh-CN" w:bidi="ar"/>
                  <w:rPrChange w:id="308" w:author="tyj" w:date="2020-07-20T09:38:04Z">
                    <w:rPr>
                      <w:rFonts w:hint="eastAsia"/>
                      <w:color w:val="000000"/>
                      <w:kern w:val="0"/>
                      <w:sz w:val="24"/>
                      <w:szCs w:val="24"/>
                      <w:lang w:val="en-US" w:eastAsia="zh-CN" w:bidi="ar"/>
                    </w:rPr>
                  </w:rPrChange>
                </w:rPr>
                <w:t>号楼</w:t>
              </w:r>
            </w:ins>
            <w:ins w:id="309" w:author="likun" w:date="2020-07-16T12:25:26Z">
              <w:del w:id="310" w:author="tyj" w:date="2020-07-17T15:36:13Z">
                <w:r>
                  <w:rPr>
                    <w:rFonts w:hint="eastAsia"/>
                    <w:color w:val="000000"/>
                    <w:kern w:val="0"/>
                    <w:sz w:val="24"/>
                    <w:szCs w:val="24"/>
                    <w:highlight w:val="none"/>
                    <w:u w:val="none"/>
                    <w:lang w:val="en-US" w:eastAsia="zh-CN" w:bidi="ar"/>
                    <w:rPrChange w:id="311" w:author="tyj" w:date="2020-07-20T09:38:04Z">
                      <w:rPr>
                        <w:rFonts w:hint="eastAsia"/>
                        <w:color w:val="000000"/>
                        <w:kern w:val="0"/>
                        <w:sz w:val="24"/>
                        <w:szCs w:val="24"/>
                        <w:lang w:val="en-US" w:eastAsia="zh-CN" w:bidi="ar"/>
                      </w:rPr>
                    </w:rPrChange>
                  </w:rPr>
                  <w:delText>？</w:delText>
                </w:r>
              </w:del>
            </w:ins>
            <w:ins w:id="312" w:author="likun" w:date="2020-07-16T12:25:29Z">
              <w:del w:id="313" w:author="tyj" w:date="2020-07-17T15:36:13Z">
                <w:r>
                  <w:rPr>
                    <w:rFonts w:hint="eastAsia"/>
                    <w:color w:val="000000"/>
                    <w:kern w:val="0"/>
                    <w:sz w:val="24"/>
                    <w:szCs w:val="24"/>
                    <w:highlight w:val="none"/>
                    <w:u w:val="none"/>
                    <w:lang w:val="en-US" w:eastAsia="zh-CN" w:bidi="ar"/>
                    <w:rPrChange w:id="314" w:author="tyj" w:date="2020-07-20T09:38:04Z">
                      <w:rPr>
                        <w:rFonts w:hint="eastAsia"/>
                        <w:color w:val="000000"/>
                        <w:kern w:val="0"/>
                        <w:sz w:val="24"/>
                        <w:szCs w:val="24"/>
                        <w:lang w:val="en-US" w:eastAsia="zh-CN" w:bidi="ar"/>
                      </w:rPr>
                    </w:rPrChange>
                  </w:rPr>
                  <w:delText>（</w:delText>
                </w:r>
              </w:del>
            </w:ins>
            <w:ins w:id="315" w:author="likun" w:date="2020-07-16T12:25:31Z">
              <w:del w:id="316" w:author="tyj" w:date="2020-07-17T15:36:13Z">
                <w:r>
                  <w:rPr>
                    <w:rFonts w:hint="eastAsia"/>
                    <w:color w:val="000000"/>
                    <w:kern w:val="0"/>
                    <w:sz w:val="24"/>
                    <w:szCs w:val="24"/>
                    <w:highlight w:val="none"/>
                    <w:u w:val="none"/>
                    <w:lang w:val="en-US" w:eastAsia="zh-CN" w:bidi="ar"/>
                    <w:rPrChange w:id="317" w:author="tyj" w:date="2020-07-20T09:38:04Z">
                      <w:rPr>
                        <w:rFonts w:hint="eastAsia"/>
                        <w:color w:val="000000"/>
                        <w:kern w:val="0"/>
                        <w:sz w:val="24"/>
                        <w:szCs w:val="24"/>
                        <w:lang w:val="en-US" w:eastAsia="zh-CN" w:bidi="ar"/>
                      </w:rPr>
                    </w:rPrChange>
                  </w:rPr>
                  <w:delText>没</w:delText>
                </w:r>
              </w:del>
            </w:ins>
            <w:ins w:id="318" w:author="likun" w:date="2020-07-16T12:25:33Z">
              <w:del w:id="319" w:author="tyj" w:date="2020-07-17T15:36:13Z">
                <w:r>
                  <w:rPr>
                    <w:rFonts w:hint="eastAsia"/>
                    <w:color w:val="000000"/>
                    <w:kern w:val="0"/>
                    <w:sz w:val="24"/>
                    <w:szCs w:val="24"/>
                    <w:highlight w:val="none"/>
                    <w:u w:val="none"/>
                    <w:lang w:val="en-US" w:eastAsia="zh-CN" w:bidi="ar"/>
                    <w:rPrChange w:id="320" w:author="tyj" w:date="2020-07-20T09:38:04Z">
                      <w:rPr>
                        <w:rFonts w:hint="eastAsia"/>
                        <w:color w:val="000000"/>
                        <w:kern w:val="0"/>
                        <w:sz w:val="24"/>
                        <w:szCs w:val="24"/>
                        <w:lang w:val="en-US" w:eastAsia="zh-CN" w:bidi="ar"/>
                      </w:rPr>
                    </w:rPrChange>
                  </w:rPr>
                  <w:delText>写完</w:delText>
                </w:r>
              </w:del>
            </w:ins>
            <w:ins w:id="321" w:author="likun" w:date="2020-07-16T12:25:29Z">
              <w:del w:id="322" w:author="tyj" w:date="2020-07-17T15:36:13Z">
                <w:r>
                  <w:rPr>
                    <w:rFonts w:hint="eastAsia"/>
                    <w:color w:val="000000"/>
                    <w:kern w:val="0"/>
                    <w:sz w:val="24"/>
                    <w:szCs w:val="24"/>
                    <w:highlight w:val="none"/>
                    <w:u w:val="none"/>
                    <w:lang w:val="en-US" w:eastAsia="zh-CN" w:bidi="ar"/>
                    <w:rPrChange w:id="323" w:author="tyj" w:date="2020-07-20T09:38:04Z">
                      <w:rPr>
                        <w:rFonts w:hint="eastAsia"/>
                        <w:color w:val="000000"/>
                        <w:kern w:val="0"/>
                        <w:sz w:val="24"/>
                        <w:szCs w:val="24"/>
                        <w:lang w:val="en-US" w:eastAsia="zh-CN" w:bidi="ar"/>
                      </w:rPr>
                    </w:rPrChange>
                  </w:rPr>
                  <w:delText>）</w:delText>
                </w:r>
              </w:del>
            </w:ins>
            <w:del w:id="324" w:author="tyj" w:date="2020-07-17T15:36:13Z">
              <w:r>
                <w:rPr>
                  <w:rFonts w:hint="eastAsia"/>
                  <w:color w:val="000000"/>
                  <w:kern w:val="0"/>
                  <w:sz w:val="24"/>
                  <w:szCs w:val="24"/>
                  <w:highlight w:val="none"/>
                  <w:u w:val="none"/>
                  <w:lang w:bidi="ar"/>
                  <w:rPrChange w:id="325" w:author="tyj" w:date="2020-07-20T09:38:04Z">
                    <w:rPr>
                      <w:rFonts w:hint="eastAsia"/>
                      <w:color w:val="000000"/>
                      <w:kern w:val="0"/>
                      <w:sz w:val="24"/>
                      <w:szCs w:val="24"/>
                      <w:lang w:bidi="ar"/>
                    </w:rPr>
                  </w:rPrChange>
                </w:rPr>
                <w:delText>及</w:delText>
              </w:r>
            </w:del>
            <w:r>
              <w:rPr>
                <w:rFonts w:hint="eastAsia"/>
                <w:color w:val="000000"/>
                <w:kern w:val="0"/>
                <w:sz w:val="24"/>
                <w:szCs w:val="24"/>
                <w:highlight w:val="none"/>
                <w:u w:val="none"/>
                <w:lang w:bidi="ar"/>
                <w:rPrChange w:id="326" w:author="tyj" w:date="2020-07-20T09:38:04Z">
                  <w:rPr>
                    <w:rFonts w:hint="eastAsia"/>
                    <w:color w:val="000000"/>
                    <w:kern w:val="0"/>
                    <w:sz w:val="24"/>
                    <w:szCs w:val="24"/>
                    <w:lang w:bidi="ar"/>
                  </w:rPr>
                </w:rPrChange>
              </w:rPr>
              <w:t>配套修缮工程竣工验收，省重竞技训练中心重竞技综合馆副馆项目完成施工招标，开工建设。局小型项目维修改造工作完工。已完工项目符合工程施工质量验收修改要求，按时投入使用。</w:t>
            </w:r>
          </w:p>
        </w:tc>
      </w:tr>
      <w:tr>
        <w:tblPrEx>
          <w:tblLayout w:type="fixed"/>
          <w:tblCellMar>
            <w:top w:w="15" w:type="dxa"/>
            <w:left w:w="15" w:type="dxa"/>
            <w:bottom w:w="15" w:type="dxa"/>
            <w:right w:w="15" w:type="dxa"/>
          </w:tblCellMar>
        </w:tblPrEx>
        <w:trPr>
          <w:trHeight w:val="1305"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highlight w:val="none"/>
                <w:u w:val="none"/>
                <w:rPrChange w:id="327" w:author="tyj" w:date="2020-07-20T09:38:04Z">
                  <w:rPr>
                    <w:color w:val="000000"/>
                    <w:sz w:val="24"/>
                    <w:szCs w:val="24"/>
                  </w:rPr>
                </w:rPrChange>
              </w:rPr>
            </w:pPr>
            <w:r>
              <w:rPr>
                <w:rFonts w:hint="eastAsia"/>
                <w:color w:val="000000"/>
                <w:kern w:val="0"/>
                <w:sz w:val="24"/>
                <w:szCs w:val="24"/>
                <w:highlight w:val="none"/>
                <w:u w:val="none"/>
                <w:lang w:bidi="ar"/>
                <w:rPrChange w:id="328" w:author="tyj" w:date="2020-07-20T09:38:04Z">
                  <w:rPr>
                    <w:rFonts w:hint="eastAsia"/>
                    <w:color w:val="000000"/>
                    <w:kern w:val="0"/>
                    <w:sz w:val="24"/>
                    <w:szCs w:val="24"/>
                    <w:lang w:bidi="ar"/>
                  </w:rPr>
                </w:rPrChange>
              </w:rPr>
              <w:t>重大体育赛事备战和参赛</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u w:val="none"/>
                <w:rPrChange w:id="329" w:author="tyj" w:date="2020-07-20T09:38:04Z">
                  <w:rPr>
                    <w:color w:val="000000"/>
                    <w:sz w:val="24"/>
                    <w:szCs w:val="24"/>
                  </w:rPr>
                </w:rPrChange>
              </w:rPr>
            </w:pPr>
            <w:r>
              <w:rPr>
                <w:rFonts w:hint="eastAsia"/>
                <w:color w:val="000000"/>
                <w:kern w:val="0"/>
                <w:sz w:val="24"/>
                <w:szCs w:val="24"/>
                <w:highlight w:val="none"/>
                <w:u w:val="none"/>
                <w:lang w:bidi="ar"/>
                <w:rPrChange w:id="330" w:author="tyj" w:date="2020-07-20T09:38:04Z">
                  <w:rPr>
                    <w:rFonts w:hint="eastAsia"/>
                    <w:color w:val="000000"/>
                    <w:kern w:val="0"/>
                    <w:sz w:val="24"/>
                    <w:szCs w:val="24"/>
                    <w:lang w:bidi="ar"/>
                  </w:rPr>
                </w:rPrChange>
              </w:rPr>
              <w:t>省备战奥运会、全运会和参加重大体育赛事；与黑龙江省体育局合作备战全运会；开展省冰雪项目备战。</w:t>
            </w:r>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u w:val="none"/>
                <w:rPrChange w:id="331" w:author="tyj" w:date="2020-07-20T09:38:04Z">
                  <w:rPr>
                    <w:color w:val="000000"/>
                    <w:sz w:val="24"/>
                    <w:szCs w:val="24"/>
                  </w:rPr>
                </w:rPrChange>
              </w:rPr>
            </w:pPr>
            <w:r>
              <w:rPr>
                <w:rFonts w:hint="eastAsia"/>
                <w:color w:val="000000"/>
                <w:kern w:val="0"/>
                <w:sz w:val="24"/>
                <w:szCs w:val="24"/>
                <w:highlight w:val="none"/>
                <w:u w:val="none"/>
                <w:lang w:bidi="ar"/>
                <w:rPrChange w:id="332" w:author="tyj" w:date="2020-07-20T09:38:04Z">
                  <w:rPr>
                    <w:rFonts w:hint="eastAsia"/>
                    <w:color w:val="000000"/>
                    <w:kern w:val="0"/>
                    <w:sz w:val="24"/>
                    <w:szCs w:val="24"/>
                    <w:lang w:bidi="ar"/>
                  </w:rPr>
                </w:rPrChange>
              </w:rPr>
              <w:t>保障7个直属训练中心训练、比赛、科研等备战工作的正常实施；资助20名滑雪运动员赴国外集训，提供训练 、科医、器材等保障；组织2-3个冰雪项目比赛、3个冰雪项目活动，完成6个冰雪项目的国内和国际比赛的备战；</w:t>
            </w:r>
            <w:del w:id="333" w:author="tyj" w:date="2020-07-17T15:34:01Z">
              <w:r>
                <w:rPr>
                  <w:rFonts w:hint="eastAsia"/>
                  <w:color w:val="000000"/>
                  <w:kern w:val="0"/>
                  <w:sz w:val="24"/>
                  <w:szCs w:val="24"/>
                  <w:highlight w:val="none"/>
                  <w:u w:val="none"/>
                  <w:lang w:bidi="ar"/>
                  <w:rPrChange w:id="334" w:author="tyj" w:date="2020-07-20T09:38:04Z">
                    <w:rPr>
                      <w:rFonts w:hint="eastAsia"/>
                      <w:color w:val="000000"/>
                      <w:kern w:val="0"/>
                      <w:sz w:val="24"/>
                      <w:szCs w:val="24"/>
                      <w:lang w:bidi="ar"/>
                    </w:rPr>
                  </w:rPrChange>
                </w:rPr>
                <w:delText>完成青运会代表团的运转工作</w:delText>
              </w:r>
            </w:del>
            <w:ins w:id="335" w:author="likun" w:date="2020-07-16T12:26:30Z">
              <w:del w:id="336" w:author="tyj" w:date="2020-07-17T15:34:01Z">
                <w:r>
                  <w:rPr>
                    <w:rFonts w:hint="eastAsia"/>
                    <w:color w:val="000000"/>
                    <w:kern w:val="0"/>
                    <w:sz w:val="24"/>
                    <w:szCs w:val="24"/>
                    <w:highlight w:val="none"/>
                    <w:u w:val="none"/>
                    <w:lang w:eastAsia="zh-CN" w:bidi="ar"/>
                    <w:rPrChange w:id="337" w:author="tyj" w:date="2020-07-20T09:38:04Z">
                      <w:rPr>
                        <w:rFonts w:hint="eastAsia"/>
                        <w:color w:val="000000"/>
                        <w:kern w:val="0"/>
                        <w:sz w:val="24"/>
                        <w:szCs w:val="24"/>
                        <w:u w:val="single"/>
                        <w:lang w:eastAsia="zh-CN" w:bidi="ar"/>
                      </w:rPr>
                    </w:rPrChange>
                  </w:rPr>
                  <w:delText>（</w:delText>
                </w:r>
              </w:del>
            </w:ins>
            <w:ins w:id="338" w:author="likun" w:date="2020-07-16T12:27:01Z">
              <w:del w:id="339" w:author="tyj" w:date="2020-07-17T15:34:01Z">
                <w:r>
                  <w:rPr>
                    <w:rFonts w:hint="eastAsia"/>
                    <w:color w:val="000000"/>
                    <w:kern w:val="0"/>
                    <w:sz w:val="24"/>
                    <w:szCs w:val="24"/>
                    <w:highlight w:val="none"/>
                    <w:u w:val="none"/>
                    <w:lang w:val="en-US" w:eastAsia="zh-CN" w:bidi="ar"/>
                    <w:rPrChange w:id="340" w:author="tyj" w:date="2020-07-20T09:38:04Z">
                      <w:rPr>
                        <w:rFonts w:hint="eastAsia"/>
                        <w:color w:val="000000"/>
                        <w:kern w:val="0"/>
                        <w:sz w:val="24"/>
                        <w:szCs w:val="24"/>
                        <w:u w:val="single"/>
                        <w:lang w:val="en-US" w:eastAsia="zh-CN" w:bidi="ar"/>
                      </w:rPr>
                    </w:rPrChange>
                  </w:rPr>
                  <w:delText>建议</w:delText>
                </w:r>
              </w:del>
            </w:ins>
            <w:ins w:id="341" w:author="likun" w:date="2020-07-16T12:27:02Z">
              <w:del w:id="342" w:author="tyj" w:date="2020-07-17T15:34:01Z">
                <w:r>
                  <w:rPr>
                    <w:rFonts w:hint="eastAsia"/>
                    <w:color w:val="000000"/>
                    <w:kern w:val="0"/>
                    <w:sz w:val="24"/>
                    <w:szCs w:val="24"/>
                    <w:highlight w:val="none"/>
                    <w:u w:val="none"/>
                    <w:lang w:val="en-US" w:eastAsia="zh-CN" w:bidi="ar"/>
                    <w:rPrChange w:id="343" w:author="tyj" w:date="2020-07-20T09:38:04Z">
                      <w:rPr>
                        <w:rFonts w:hint="eastAsia"/>
                        <w:color w:val="000000"/>
                        <w:kern w:val="0"/>
                        <w:sz w:val="24"/>
                        <w:szCs w:val="24"/>
                        <w:u w:val="single"/>
                        <w:lang w:val="en-US" w:eastAsia="zh-CN" w:bidi="ar"/>
                      </w:rPr>
                    </w:rPrChange>
                  </w:rPr>
                  <w:delText>删除，</w:delText>
                </w:r>
              </w:del>
            </w:ins>
            <w:ins w:id="344" w:author="likun" w:date="2020-07-16T12:27:03Z">
              <w:del w:id="345" w:author="tyj" w:date="2020-07-17T15:34:01Z">
                <w:r>
                  <w:rPr>
                    <w:rFonts w:hint="eastAsia"/>
                    <w:color w:val="000000"/>
                    <w:kern w:val="0"/>
                    <w:sz w:val="24"/>
                    <w:szCs w:val="24"/>
                    <w:highlight w:val="none"/>
                    <w:u w:val="none"/>
                    <w:lang w:val="en-US" w:eastAsia="zh-CN" w:bidi="ar"/>
                    <w:rPrChange w:id="346" w:author="tyj" w:date="2020-07-20T09:38:04Z">
                      <w:rPr>
                        <w:rFonts w:hint="eastAsia"/>
                        <w:color w:val="000000"/>
                        <w:kern w:val="0"/>
                        <w:sz w:val="24"/>
                        <w:szCs w:val="24"/>
                        <w:u w:val="single"/>
                        <w:lang w:val="en-US" w:eastAsia="zh-CN" w:bidi="ar"/>
                      </w:rPr>
                    </w:rPrChange>
                  </w:rPr>
                  <w:delText>这块</w:delText>
                </w:r>
              </w:del>
            </w:ins>
            <w:ins w:id="347" w:author="likun" w:date="2020-07-16T12:27:04Z">
              <w:del w:id="348" w:author="tyj" w:date="2020-07-17T15:34:01Z">
                <w:r>
                  <w:rPr>
                    <w:rFonts w:hint="eastAsia"/>
                    <w:color w:val="000000"/>
                    <w:kern w:val="0"/>
                    <w:sz w:val="24"/>
                    <w:szCs w:val="24"/>
                    <w:highlight w:val="none"/>
                    <w:u w:val="none"/>
                    <w:lang w:val="en-US" w:eastAsia="zh-CN" w:bidi="ar"/>
                    <w:rPrChange w:id="349" w:author="tyj" w:date="2020-07-20T09:38:04Z">
                      <w:rPr>
                        <w:rFonts w:hint="eastAsia"/>
                        <w:color w:val="000000"/>
                        <w:kern w:val="0"/>
                        <w:sz w:val="24"/>
                        <w:szCs w:val="24"/>
                        <w:u w:val="single"/>
                        <w:lang w:val="en-US" w:eastAsia="zh-CN" w:bidi="ar"/>
                      </w:rPr>
                    </w:rPrChange>
                  </w:rPr>
                  <w:delText>工作</w:delText>
                </w:r>
              </w:del>
            </w:ins>
            <w:ins w:id="350" w:author="likun" w:date="2020-07-16T12:27:05Z">
              <w:del w:id="351" w:author="tyj" w:date="2020-07-17T15:34:01Z">
                <w:r>
                  <w:rPr>
                    <w:rFonts w:hint="eastAsia"/>
                    <w:color w:val="000000"/>
                    <w:kern w:val="0"/>
                    <w:sz w:val="24"/>
                    <w:szCs w:val="24"/>
                    <w:highlight w:val="none"/>
                    <w:u w:val="none"/>
                    <w:lang w:val="en-US" w:eastAsia="zh-CN" w:bidi="ar"/>
                    <w:rPrChange w:id="352" w:author="tyj" w:date="2020-07-20T09:38:04Z">
                      <w:rPr>
                        <w:rFonts w:hint="eastAsia"/>
                        <w:color w:val="000000"/>
                        <w:kern w:val="0"/>
                        <w:sz w:val="24"/>
                        <w:szCs w:val="24"/>
                        <w:u w:val="single"/>
                        <w:lang w:val="en-US" w:eastAsia="zh-CN" w:bidi="ar"/>
                      </w:rPr>
                    </w:rPrChange>
                  </w:rPr>
                  <w:delText>在</w:delText>
                </w:r>
              </w:del>
            </w:ins>
            <w:ins w:id="353" w:author="likun" w:date="2020-07-16T12:27:11Z">
              <w:del w:id="354" w:author="tyj" w:date="2020-07-17T15:34:01Z">
                <w:r>
                  <w:rPr>
                    <w:rFonts w:hint="eastAsia"/>
                    <w:color w:val="000000"/>
                    <w:kern w:val="0"/>
                    <w:sz w:val="24"/>
                    <w:szCs w:val="24"/>
                    <w:highlight w:val="none"/>
                    <w:u w:val="none"/>
                    <w:lang w:val="en-US" w:eastAsia="zh-CN" w:bidi="ar"/>
                    <w:rPrChange w:id="355" w:author="tyj" w:date="2020-07-20T09:38:04Z">
                      <w:rPr>
                        <w:rFonts w:hint="eastAsia"/>
                        <w:color w:val="000000"/>
                        <w:kern w:val="0"/>
                        <w:sz w:val="24"/>
                        <w:szCs w:val="24"/>
                        <w:u w:val="single"/>
                        <w:lang w:val="en-US" w:eastAsia="zh-CN" w:bidi="ar"/>
                      </w:rPr>
                    </w:rPrChange>
                  </w:rPr>
                  <w:delText>青少年</w:delText>
                </w:r>
              </w:del>
            </w:ins>
            <w:ins w:id="356" w:author="likun" w:date="2020-07-16T12:27:14Z">
              <w:del w:id="357" w:author="tyj" w:date="2020-07-17T15:34:01Z">
                <w:r>
                  <w:rPr>
                    <w:rFonts w:hint="eastAsia"/>
                    <w:color w:val="000000"/>
                    <w:kern w:val="0"/>
                    <w:sz w:val="24"/>
                    <w:szCs w:val="24"/>
                    <w:highlight w:val="none"/>
                    <w:u w:val="none"/>
                    <w:lang w:val="en-US" w:eastAsia="zh-CN" w:bidi="ar"/>
                    <w:rPrChange w:id="358" w:author="tyj" w:date="2020-07-20T09:38:04Z">
                      <w:rPr>
                        <w:rFonts w:hint="eastAsia"/>
                        <w:color w:val="000000"/>
                        <w:kern w:val="0"/>
                        <w:sz w:val="24"/>
                        <w:szCs w:val="24"/>
                        <w:u w:val="single"/>
                        <w:lang w:val="en-US" w:eastAsia="zh-CN" w:bidi="ar"/>
                      </w:rPr>
                    </w:rPrChange>
                  </w:rPr>
                  <w:delText>经费</w:delText>
                </w:r>
              </w:del>
            </w:ins>
            <w:ins w:id="359" w:author="likun" w:date="2020-07-16T12:27:15Z">
              <w:del w:id="360" w:author="tyj" w:date="2020-07-17T15:34:01Z">
                <w:r>
                  <w:rPr>
                    <w:rFonts w:hint="eastAsia"/>
                    <w:color w:val="000000"/>
                    <w:kern w:val="0"/>
                    <w:sz w:val="24"/>
                    <w:szCs w:val="24"/>
                    <w:highlight w:val="none"/>
                    <w:u w:val="none"/>
                    <w:lang w:val="en-US" w:eastAsia="zh-CN" w:bidi="ar"/>
                    <w:rPrChange w:id="361" w:author="tyj" w:date="2020-07-20T09:38:04Z">
                      <w:rPr>
                        <w:rFonts w:hint="eastAsia"/>
                        <w:color w:val="000000"/>
                        <w:kern w:val="0"/>
                        <w:sz w:val="24"/>
                        <w:szCs w:val="24"/>
                        <w:u w:val="single"/>
                        <w:lang w:val="en-US" w:eastAsia="zh-CN" w:bidi="ar"/>
                      </w:rPr>
                    </w:rPrChange>
                  </w:rPr>
                  <w:delText>中</w:delText>
                </w:r>
              </w:del>
            </w:ins>
            <w:ins w:id="362" w:author="likun" w:date="2020-07-16T12:27:17Z">
              <w:del w:id="363" w:author="tyj" w:date="2020-07-17T15:34:01Z">
                <w:r>
                  <w:rPr>
                    <w:rFonts w:hint="eastAsia"/>
                    <w:color w:val="000000"/>
                    <w:kern w:val="0"/>
                    <w:sz w:val="24"/>
                    <w:szCs w:val="24"/>
                    <w:highlight w:val="none"/>
                    <w:u w:val="none"/>
                    <w:lang w:val="en-US" w:eastAsia="zh-CN" w:bidi="ar"/>
                    <w:rPrChange w:id="364" w:author="tyj" w:date="2020-07-20T09:38:04Z">
                      <w:rPr>
                        <w:rFonts w:hint="eastAsia"/>
                        <w:color w:val="000000"/>
                        <w:kern w:val="0"/>
                        <w:sz w:val="24"/>
                        <w:szCs w:val="24"/>
                        <w:u w:val="single"/>
                        <w:lang w:val="en-US" w:eastAsia="zh-CN" w:bidi="ar"/>
                      </w:rPr>
                    </w:rPrChange>
                  </w:rPr>
                  <w:delText>安排的</w:delText>
                </w:r>
              </w:del>
            </w:ins>
            <w:ins w:id="365" w:author="likun" w:date="2020-07-16T12:26:30Z">
              <w:del w:id="366" w:author="tyj" w:date="2020-07-17T15:34:01Z">
                <w:r>
                  <w:rPr>
                    <w:rFonts w:hint="eastAsia"/>
                    <w:color w:val="000000"/>
                    <w:kern w:val="0"/>
                    <w:sz w:val="24"/>
                    <w:szCs w:val="24"/>
                    <w:highlight w:val="none"/>
                    <w:u w:val="none"/>
                    <w:lang w:eastAsia="zh-CN" w:bidi="ar"/>
                    <w:rPrChange w:id="367" w:author="tyj" w:date="2020-07-20T09:38:04Z">
                      <w:rPr>
                        <w:rFonts w:hint="eastAsia"/>
                        <w:color w:val="000000"/>
                        <w:kern w:val="0"/>
                        <w:sz w:val="24"/>
                        <w:szCs w:val="24"/>
                        <w:u w:val="single"/>
                        <w:lang w:eastAsia="zh-CN" w:bidi="ar"/>
                      </w:rPr>
                    </w:rPrChange>
                  </w:rPr>
                  <w:delText>）</w:delText>
                </w:r>
              </w:del>
            </w:ins>
            <w:del w:id="368" w:author="tyj" w:date="2020-07-17T15:34:01Z">
              <w:r>
                <w:rPr>
                  <w:rFonts w:hint="eastAsia"/>
                  <w:color w:val="000000"/>
                  <w:kern w:val="0"/>
                  <w:sz w:val="24"/>
                  <w:szCs w:val="24"/>
                  <w:highlight w:val="none"/>
                  <w:u w:val="none"/>
                  <w:lang w:bidi="ar"/>
                  <w:rPrChange w:id="369" w:author="tyj" w:date="2020-07-20T09:38:04Z">
                    <w:rPr>
                      <w:rFonts w:hint="eastAsia"/>
                      <w:color w:val="000000"/>
                      <w:kern w:val="0"/>
                      <w:sz w:val="24"/>
                      <w:szCs w:val="24"/>
                      <w:lang w:bidi="ar"/>
                    </w:rPr>
                  </w:rPrChange>
                </w:rPr>
                <w:delText>；</w:delText>
              </w:r>
            </w:del>
            <w:r>
              <w:rPr>
                <w:rFonts w:hint="eastAsia"/>
                <w:color w:val="000000"/>
                <w:kern w:val="0"/>
                <w:sz w:val="24"/>
                <w:szCs w:val="24"/>
                <w:highlight w:val="none"/>
                <w:u w:val="none"/>
                <w:lang w:bidi="ar"/>
                <w:rPrChange w:id="370" w:author="tyj" w:date="2020-07-20T09:38:04Z">
                  <w:rPr>
                    <w:rFonts w:hint="eastAsia"/>
                    <w:color w:val="000000"/>
                    <w:kern w:val="0"/>
                    <w:sz w:val="24"/>
                    <w:szCs w:val="24"/>
                    <w:lang w:bidi="ar"/>
                  </w:rPr>
                </w:rPrChange>
              </w:rPr>
              <w:t>在</w:t>
            </w:r>
            <w:del w:id="371" w:author="likun" w:date="2020-07-18T20:44:58Z">
              <w:r>
                <w:rPr>
                  <w:rFonts w:hint="eastAsia"/>
                  <w:color w:val="000000"/>
                  <w:kern w:val="0"/>
                  <w:sz w:val="24"/>
                  <w:szCs w:val="24"/>
                  <w:highlight w:val="none"/>
                  <w:u w:val="none"/>
                  <w:lang w:bidi="ar"/>
                  <w:rPrChange w:id="372" w:author="tyj" w:date="2020-07-20T09:38:04Z">
                    <w:rPr>
                      <w:rFonts w:hint="eastAsia"/>
                      <w:color w:val="000000"/>
                      <w:kern w:val="0"/>
                      <w:sz w:val="24"/>
                      <w:szCs w:val="24"/>
                      <w:lang w:bidi="ar"/>
                    </w:rPr>
                  </w:rPrChange>
                </w:rPr>
                <w:delText>全</w:delText>
              </w:r>
            </w:del>
            <w:del w:id="373" w:author="likun" w:date="2020-07-18T20:44:57Z">
              <w:r>
                <w:rPr>
                  <w:rFonts w:hint="eastAsia"/>
                  <w:color w:val="000000"/>
                  <w:kern w:val="0"/>
                  <w:sz w:val="24"/>
                  <w:szCs w:val="24"/>
                  <w:highlight w:val="none"/>
                  <w:u w:val="none"/>
                  <w:lang w:bidi="ar"/>
                  <w:rPrChange w:id="374" w:author="tyj" w:date="2020-07-20T09:38:04Z">
                    <w:rPr>
                      <w:rFonts w:hint="eastAsia"/>
                      <w:color w:val="000000"/>
                      <w:kern w:val="0"/>
                      <w:sz w:val="24"/>
                      <w:szCs w:val="24"/>
                      <w:lang w:bidi="ar"/>
                    </w:rPr>
                  </w:rPrChange>
                </w:rPr>
                <w:delText>国</w:delText>
              </w:r>
            </w:del>
            <w:del w:id="375" w:author="likun" w:date="2020-07-18T20:44:56Z">
              <w:r>
                <w:rPr>
                  <w:rFonts w:hint="eastAsia"/>
                  <w:color w:val="000000"/>
                  <w:kern w:val="0"/>
                  <w:sz w:val="24"/>
                  <w:szCs w:val="24"/>
                  <w:highlight w:val="none"/>
                  <w:u w:val="none"/>
                  <w:lang w:bidi="ar"/>
                  <w:rPrChange w:id="376" w:author="tyj" w:date="2020-07-20T09:38:04Z">
                    <w:rPr>
                      <w:rFonts w:hint="eastAsia"/>
                      <w:color w:val="000000"/>
                      <w:kern w:val="0"/>
                      <w:sz w:val="24"/>
                      <w:szCs w:val="24"/>
                      <w:lang w:bidi="ar"/>
                    </w:rPr>
                  </w:rPrChange>
                </w:rPr>
                <w:delText>青</w:delText>
              </w:r>
            </w:del>
            <w:del w:id="377" w:author="likun" w:date="2020-07-18T20:44:56Z">
              <w:r>
                <w:rPr>
                  <w:rFonts w:hint="eastAsia"/>
                  <w:color w:val="000000"/>
                  <w:kern w:val="0"/>
                  <w:sz w:val="24"/>
                  <w:szCs w:val="24"/>
                  <w:highlight w:val="none"/>
                  <w:u w:val="none"/>
                  <w:lang w:bidi="ar"/>
                  <w:rPrChange w:id="378" w:author="tyj" w:date="2020-07-20T09:38:04Z">
                    <w:rPr>
                      <w:rFonts w:hint="eastAsia"/>
                      <w:color w:val="000000"/>
                      <w:kern w:val="0"/>
                      <w:sz w:val="24"/>
                      <w:szCs w:val="24"/>
                      <w:lang w:bidi="ar"/>
                    </w:rPr>
                  </w:rPrChange>
                </w:rPr>
                <w:delText>少</w:delText>
              </w:r>
            </w:del>
            <w:del w:id="379" w:author="likun" w:date="2020-07-18T20:44:56Z">
              <w:r>
                <w:rPr>
                  <w:rFonts w:hint="eastAsia"/>
                  <w:color w:val="000000"/>
                  <w:kern w:val="0"/>
                  <w:sz w:val="24"/>
                  <w:szCs w:val="24"/>
                  <w:highlight w:val="none"/>
                  <w:u w:val="none"/>
                  <w:lang w:bidi="ar"/>
                  <w:rPrChange w:id="380" w:author="tyj" w:date="2020-07-20T09:38:04Z">
                    <w:rPr>
                      <w:rFonts w:hint="eastAsia"/>
                      <w:color w:val="000000"/>
                      <w:kern w:val="0"/>
                      <w:sz w:val="24"/>
                      <w:szCs w:val="24"/>
                      <w:lang w:bidi="ar"/>
                    </w:rPr>
                  </w:rPrChange>
                </w:rPr>
                <w:delText>年</w:delText>
              </w:r>
            </w:del>
            <w:del w:id="381" w:author="likun" w:date="2020-07-18T20:44:56Z">
              <w:r>
                <w:rPr>
                  <w:rFonts w:hint="eastAsia"/>
                  <w:color w:val="000000"/>
                  <w:kern w:val="0"/>
                  <w:sz w:val="24"/>
                  <w:szCs w:val="24"/>
                  <w:highlight w:val="none"/>
                  <w:u w:val="none"/>
                  <w:lang w:bidi="ar"/>
                  <w:rPrChange w:id="382" w:author="tyj" w:date="2020-07-20T09:38:04Z">
                    <w:rPr>
                      <w:rFonts w:hint="eastAsia"/>
                      <w:color w:val="000000"/>
                      <w:kern w:val="0"/>
                      <w:sz w:val="24"/>
                      <w:szCs w:val="24"/>
                      <w:lang w:bidi="ar"/>
                    </w:rPr>
                  </w:rPrChange>
                </w:rPr>
                <w:delText>运</w:delText>
              </w:r>
            </w:del>
            <w:del w:id="383" w:author="likun" w:date="2020-07-18T20:44:56Z">
              <w:r>
                <w:rPr>
                  <w:rFonts w:hint="eastAsia"/>
                  <w:color w:val="000000"/>
                  <w:kern w:val="0"/>
                  <w:sz w:val="24"/>
                  <w:szCs w:val="24"/>
                  <w:highlight w:val="none"/>
                  <w:u w:val="none"/>
                  <w:lang w:bidi="ar"/>
                  <w:rPrChange w:id="384" w:author="tyj" w:date="2020-07-20T09:38:04Z">
                    <w:rPr>
                      <w:rFonts w:hint="eastAsia"/>
                      <w:color w:val="000000"/>
                      <w:kern w:val="0"/>
                      <w:sz w:val="24"/>
                      <w:szCs w:val="24"/>
                      <w:lang w:bidi="ar"/>
                    </w:rPr>
                  </w:rPrChange>
                </w:rPr>
                <w:delText>动</w:delText>
              </w:r>
            </w:del>
            <w:del w:id="385" w:author="likun" w:date="2020-07-18T20:44:56Z">
              <w:r>
                <w:rPr>
                  <w:rFonts w:hint="eastAsia"/>
                  <w:color w:val="000000"/>
                  <w:kern w:val="0"/>
                  <w:sz w:val="24"/>
                  <w:szCs w:val="24"/>
                  <w:highlight w:val="none"/>
                  <w:u w:val="none"/>
                  <w:lang w:bidi="ar"/>
                  <w:rPrChange w:id="386" w:author="tyj" w:date="2020-07-20T09:38:04Z">
                    <w:rPr>
                      <w:rFonts w:hint="eastAsia"/>
                      <w:color w:val="000000"/>
                      <w:kern w:val="0"/>
                      <w:sz w:val="24"/>
                      <w:szCs w:val="24"/>
                      <w:lang w:bidi="ar"/>
                    </w:rPr>
                  </w:rPrChange>
                </w:rPr>
                <w:delText>会</w:delText>
              </w:r>
            </w:del>
            <w:del w:id="387" w:author="likun" w:date="2020-07-18T20:44:55Z">
              <w:r>
                <w:rPr>
                  <w:rFonts w:hint="eastAsia"/>
                  <w:color w:val="000000"/>
                  <w:kern w:val="0"/>
                  <w:sz w:val="24"/>
                  <w:szCs w:val="24"/>
                  <w:highlight w:val="none"/>
                  <w:u w:val="none"/>
                  <w:lang w:bidi="ar"/>
                  <w:rPrChange w:id="388" w:author="tyj" w:date="2020-07-20T09:38:04Z">
                    <w:rPr>
                      <w:rFonts w:hint="eastAsia"/>
                      <w:color w:val="000000"/>
                      <w:kern w:val="0"/>
                      <w:sz w:val="24"/>
                      <w:szCs w:val="24"/>
                      <w:lang w:bidi="ar"/>
                    </w:rPr>
                  </w:rPrChange>
                </w:rPr>
                <w:delText>、</w:delText>
              </w:r>
            </w:del>
            <w:r>
              <w:rPr>
                <w:rFonts w:hint="eastAsia"/>
                <w:color w:val="000000"/>
                <w:kern w:val="0"/>
                <w:sz w:val="24"/>
                <w:szCs w:val="24"/>
                <w:highlight w:val="none"/>
                <w:u w:val="none"/>
                <w:lang w:bidi="ar"/>
                <w:rPrChange w:id="389" w:author="tyj" w:date="2020-07-20T09:38:04Z">
                  <w:rPr>
                    <w:rFonts w:hint="eastAsia"/>
                    <w:color w:val="000000"/>
                    <w:kern w:val="0"/>
                    <w:sz w:val="24"/>
                    <w:szCs w:val="24"/>
                    <w:lang w:bidi="ar"/>
                  </w:rPr>
                </w:rPrChange>
              </w:rPr>
              <w:t>国内最重要一次比赛、国际重大赛事中排名保持名列前茅。</w:t>
            </w:r>
          </w:p>
        </w:tc>
      </w:tr>
      <w:tr>
        <w:tblPrEx>
          <w:tblLayout w:type="fixed"/>
          <w:tblCellMar>
            <w:top w:w="15" w:type="dxa"/>
            <w:left w:w="15" w:type="dxa"/>
            <w:bottom w:w="15" w:type="dxa"/>
            <w:right w:w="15" w:type="dxa"/>
          </w:tblCellMar>
        </w:tblPrEx>
        <w:trPr>
          <w:trHeight w:val="1080"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资助承办竞技类体育赛事</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rFonts w:hint="eastAsia" w:eastAsia="仿宋_GB2312"/>
                <w:color w:val="000000"/>
                <w:sz w:val="24"/>
                <w:szCs w:val="24"/>
                <w:lang w:eastAsia="zh-CN"/>
              </w:rPr>
            </w:pPr>
            <w:r>
              <w:rPr>
                <w:rFonts w:hint="eastAsia"/>
                <w:color w:val="000000"/>
                <w:kern w:val="0"/>
                <w:sz w:val="24"/>
                <w:szCs w:val="24"/>
                <w:lang w:bidi="ar"/>
              </w:rPr>
              <w:t>资助或承办</w:t>
            </w:r>
            <w:del w:id="390" w:author="likun" w:date="2020-07-16T12:31:16Z">
              <w:r>
                <w:rPr>
                  <w:rFonts w:hint="eastAsia"/>
                  <w:color w:val="000000"/>
                  <w:kern w:val="0"/>
                  <w:sz w:val="24"/>
                  <w:szCs w:val="24"/>
                  <w:lang w:bidi="ar"/>
                </w:rPr>
                <w:delText>在我省各市办的</w:delText>
              </w:r>
            </w:del>
            <w:ins w:id="391" w:author="likun" w:date="2020-07-16T12:31:43Z">
              <w:r>
                <w:rPr>
                  <w:rFonts w:hint="eastAsia"/>
                  <w:color w:val="000000"/>
                  <w:kern w:val="0"/>
                  <w:sz w:val="24"/>
                  <w:szCs w:val="24"/>
                  <w:lang w:val="en-US" w:eastAsia="zh-CN" w:bidi="ar"/>
                </w:rPr>
                <w:t>全国</w:t>
              </w:r>
            </w:ins>
            <w:ins w:id="392" w:author="likun" w:date="2020-07-16T12:31:44Z">
              <w:r>
                <w:rPr>
                  <w:rFonts w:hint="eastAsia"/>
                  <w:color w:val="000000"/>
                  <w:kern w:val="0"/>
                  <w:sz w:val="24"/>
                  <w:szCs w:val="24"/>
                  <w:lang w:val="en-US" w:eastAsia="zh-CN" w:bidi="ar"/>
                </w:rPr>
                <w:t>及</w:t>
              </w:r>
            </w:ins>
            <w:ins w:id="393" w:author="likun" w:date="2020-07-16T12:31:45Z">
              <w:r>
                <w:rPr>
                  <w:rFonts w:hint="eastAsia"/>
                  <w:color w:val="000000"/>
                  <w:kern w:val="0"/>
                  <w:sz w:val="24"/>
                  <w:szCs w:val="24"/>
                  <w:lang w:val="en-US" w:eastAsia="zh-CN" w:bidi="ar"/>
                </w:rPr>
                <w:t>以上</w:t>
              </w:r>
            </w:ins>
            <w:del w:id="394" w:author="likun" w:date="2020-07-16T12:31:41Z">
              <w:r>
                <w:rPr>
                  <w:rFonts w:hint="eastAsia"/>
                  <w:color w:val="000000"/>
                  <w:kern w:val="0"/>
                  <w:sz w:val="24"/>
                  <w:szCs w:val="24"/>
                  <w:lang w:bidi="ar"/>
                </w:rPr>
                <w:delText>各</w:delText>
              </w:r>
            </w:del>
            <w:del w:id="395" w:author="likun" w:date="2020-07-16T12:31:37Z">
              <w:r>
                <w:rPr>
                  <w:rFonts w:hint="eastAsia"/>
                  <w:color w:val="000000"/>
                  <w:kern w:val="0"/>
                  <w:sz w:val="24"/>
                  <w:szCs w:val="24"/>
                  <w:lang w:bidi="ar"/>
                </w:rPr>
                <w:delText>类</w:delText>
              </w:r>
            </w:del>
            <w:ins w:id="396" w:author="likun" w:date="2020-07-16T12:31:19Z">
              <w:r>
                <w:rPr>
                  <w:rFonts w:hint="eastAsia"/>
                  <w:color w:val="000000"/>
                  <w:kern w:val="0"/>
                  <w:sz w:val="24"/>
                  <w:szCs w:val="24"/>
                  <w:lang w:val="en-US" w:eastAsia="zh-CN" w:bidi="ar"/>
                </w:rPr>
                <w:t>竞技类</w:t>
              </w:r>
            </w:ins>
            <w:r>
              <w:rPr>
                <w:rFonts w:hint="eastAsia"/>
                <w:color w:val="000000"/>
                <w:kern w:val="0"/>
                <w:sz w:val="24"/>
                <w:szCs w:val="24"/>
                <w:lang w:bidi="ar"/>
              </w:rPr>
              <w:t>体育赛事</w:t>
            </w:r>
            <w:del w:id="397" w:author="likun" w:date="2020-07-16T12:31:48Z">
              <w:r>
                <w:rPr>
                  <w:rFonts w:hint="eastAsia"/>
                  <w:color w:val="000000"/>
                  <w:kern w:val="0"/>
                  <w:sz w:val="24"/>
                  <w:szCs w:val="24"/>
                  <w:lang w:bidi="ar"/>
                </w:rPr>
                <w:delText>，包括全国及以上赛事或活动。</w:delText>
              </w:r>
            </w:del>
            <w:ins w:id="398" w:author="likun" w:date="2020-07-16T12:31:48Z">
              <w:r>
                <w:rPr>
                  <w:rFonts w:hint="eastAsia"/>
                  <w:color w:val="000000"/>
                  <w:kern w:val="0"/>
                  <w:sz w:val="24"/>
                  <w:szCs w:val="24"/>
                  <w:lang w:eastAsia="zh-CN" w:bidi="ar"/>
                </w:rPr>
                <w:t>。</w:t>
              </w:r>
            </w:ins>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rPr>
            </w:pPr>
            <w:r>
              <w:rPr>
                <w:rFonts w:hint="eastAsia"/>
                <w:color w:val="000000"/>
                <w:kern w:val="0"/>
                <w:sz w:val="24"/>
                <w:szCs w:val="24"/>
                <w:lang w:bidi="ar"/>
              </w:rPr>
              <w:t>完成2019年度在我省举办或承办的全国及以上各类型竞赛</w:t>
            </w:r>
            <w:del w:id="399" w:author="likun" w:date="2020-07-16T12:32:45Z">
              <w:r>
                <w:rPr>
                  <w:rFonts w:hint="eastAsia"/>
                  <w:color w:val="000000"/>
                  <w:kern w:val="0"/>
                  <w:sz w:val="24"/>
                  <w:szCs w:val="24"/>
                  <w:lang w:bidi="ar"/>
                </w:rPr>
                <w:delText>活动</w:delText>
              </w:r>
            </w:del>
            <w:r>
              <w:rPr>
                <w:rFonts w:hint="eastAsia"/>
                <w:color w:val="000000"/>
                <w:kern w:val="0"/>
                <w:sz w:val="24"/>
                <w:szCs w:val="24"/>
                <w:lang w:bidi="ar"/>
              </w:rPr>
              <w:t>，预计2019年我省举办的全国赛事10项次，全国以上赛事5项次，预计赛事参赛天数合计60天，参加人员5000人，观众20000人次。能有效推动我省各竞赛项目的发展，</w:t>
            </w:r>
            <w:del w:id="400" w:author="likun" w:date="2020-07-16T12:33:05Z">
              <w:r>
                <w:rPr>
                  <w:rFonts w:hint="eastAsia"/>
                  <w:color w:val="000000"/>
                  <w:kern w:val="0"/>
                  <w:sz w:val="24"/>
                  <w:szCs w:val="24"/>
                  <w:lang w:bidi="ar"/>
                </w:rPr>
                <w:delText>检测</w:delText>
              </w:r>
            </w:del>
            <w:r>
              <w:rPr>
                <w:rFonts w:hint="eastAsia"/>
                <w:color w:val="000000"/>
                <w:kern w:val="0"/>
                <w:sz w:val="24"/>
                <w:szCs w:val="24"/>
                <w:lang w:bidi="ar"/>
              </w:rPr>
              <w:t>借此发掘培养我省优秀体育后备力量，</w:t>
            </w:r>
            <w:ins w:id="401" w:author="likun" w:date="2020-07-16T12:33:17Z">
              <w:r>
                <w:rPr>
                  <w:rFonts w:hint="eastAsia"/>
                  <w:color w:val="000000"/>
                  <w:kern w:val="0"/>
                  <w:sz w:val="24"/>
                  <w:szCs w:val="24"/>
                  <w:lang w:val="en-US" w:eastAsia="zh-CN" w:bidi="ar"/>
                </w:rPr>
                <w:t>促进</w:t>
              </w:r>
            </w:ins>
            <w:ins w:id="402" w:author="likun" w:date="2020-07-16T12:33:18Z">
              <w:r>
                <w:rPr>
                  <w:rFonts w:hint="eastAsia"/>
                  <w:color w:val="000000"/>
                  <w:kern w:val="0"/>
                  <w:sz w:val="24"/>
                  <w:szCs w:val="24"/>
                  <w:lang w:val="en-US" w:eastAsia="zh-CN" w:bidi="ar"/>
                </w:rPr>
                <w:t>竞赛</w:t>
              </w:r>
            </w:ins>
            <w:ins w:id="403" w:author="likun" w:date="2020-07-16T12:33:20Z">
              <w:r>
                <w:rPr>
                  <w:rFonts w:hint="eastAsia"/>
                  <w:color w:val="000000"/>
                  <w:kern w:val="0"/>
                  <w:sz w:val="24"/>
                  <w:szCs w:val="24"/>
                  <w:lang w:val="en-US" w:eastAsia="zh-CN" w:bidi="ar"/>
                </w:rPr>
                <w:t>表演</w:t>
              </w:r>
            </w:ins>
            <w:ins w:id="404" w:author="likun" w:date="2020-07-16T12:33:21Z">
              <w:r>
                <w:rPr>
                  <w:rFonts w:hint="eastAsia"/>
                  <w:color w:val="000000"/>
                  <w:kern w:val="0"/>
                  <w:sz w:val="24"/>
                  <w:szCs w:val="24"/>
                  <w:lang w:val="en-US" w:eastAsia="zh-CN" w:bidi="ar"/>
                </w:rPr>
                <w:t>业</w:t>
              </w:r>
            </w:ins>
            <w:ins w:id="405" w:author="likun" w:date="2020-07-16T12:33:22Z">
              <w:r>
                <w:rPr>
                  <w:rFonts w:hint="eastAsia"/>
                  <w:color w:val="000000"/>
                  <w:kern w:val="0"/>
                  <w:sz w:val="24"/>
                  <w:szCs w:val="24"/>
                  <w:lang w:val="en-US" w:eastAsia="zh-CN" w:bidi="ar"/>
                </w:rPr>
                <w:t>发展。</w:t>
              </w:r>
            </w:ins>
            <w:del w:id="406" w:author="likun" w:date="2020-07-16T12:33:26Z">
              <w:r>
                <w:rPr>
                  <w:rFonts w:hint="eastAsia"/>
                  <w:color w:val="000000"/>
                  <w:kern w:val="0"/>
                  <w:sz w:val="24"/>
                  <w:szCs w:val="24"/>
                  <w:lang w:bidi="ar"/>
                </w:rPr>
                <w:delText>扩展我省体育产业发展。</w:delText>
              </w:r>
            </w:del>
          </w:p>
        </w:tc>
      </w:tr>
      <w:tr>
        <w:tblPrEx>
          <w:tblLayout w:type="fixed"/>
          <w:tblCellMar>
            <w:top w:w="15" w:type="dxa"/>
            <w:left w:w="15" w:type="dxa"/>
            <w:bottom w:w="15" w:type="dxa"/>
            <w:right w:w="15" w:type="dxa"/>
          </w:tblCellMar>
        </w:tblPrEx>
        <w:trPr>
          <w:trHeight w:val="435"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退役运动员一次性经济补偿</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rPr>
            </w:pPr>
            <w:r>
              <w:rPr>
                <w:rFonts w:hint="eastAsia"/>
                <w:color w:val="000000"/>
                <w:kern w:val="0"/>
                <w:sz w:val="24"/>
                <w:szCs w:val="24"/>
                <w:lang w:bidi="ar"/>
              </w:rPr>
              <w:t>对符合要求的自主择业运动员一次性补偿发放</w:t>
            </w:r>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rFonts w:hint="eastAsia" w:eastAsia="仿宋_GB2312"/>
                <w:color w:val="000000"/>
                <w:sz w:val="24"/>
                <w:szCs w:val="24"/>
                <w:lang w:eastAsia="zh-CN"/>
              </w:rPr>
            </w:pPr>
            <w:r>
              <w:rPr>
                <w:rFonts w:hint="eastAsia"/>
                <w:color w:val="000000"/>
                <w:kern w:val="0"/>
                <w:sz w:val="24"/>
                <w:szCs w:val="24"/>
                <w:lang w:bidi="ar"/>
              </w:rPr>
              <w:t>通过对自主择业退役运动员实施经济补偿办法，鼓励退役运动员自主择业</w:t>
            </w:r>
            <w:ins w:id="407" w:author="likun" w:date="2020-07-16T12:33:39Z">
              <w:r>
                <w:rPr>
                  <w:rFonts w:hint="eastAsia"/>
                  <w:color w:val="000000"/>
                  <w:kern w:val="0"/>
                  <w:sz w:val="24"/>
                  <w:szCs w:val="24"/>
                  <w:lang w:eastAsia="zh-CN" w:bidi="ar"/>
                </w:rPr>
                <w:t>。</w:t>
              </w:r>
            </w:ins>
          </w:p>
        </w:tc>
      </w:tr>
      <w:tr>
        <w:tblPrEx>
          <w:tblLayout w:type="fixed"/>
          <w:tblCellMar>
            <w:top w:w="15" w:type="dxa"/>
            <w:left w:w="15" w:type="dxa"/>
            <w:bottom w:w="15" w:type="dxa"/>
            <w:right w:w="15" w:type="dxa"/>
          </w:tblCellMar>
        </w:tblPrEx>
        <w:trPr>
          <w:trHeight w:val="1477" w:hRule="atLeast"/>
        </w:trPr>
        <w:tc>
          <w:tcPr>
            <w:tcW w:w="1620"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三大运动会奖金</w:t>
            </w:r>
          </w:p>
        </w:tc>
        <w:tc>
          <w:tcPr>
            <w:tcW w:w="259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rPr>
            </w:pPr>
            <w:r>
              <w:rPr>
                <w:rFonts w:hint="eastAsia"/>
                <w:color w:val="000000"/>
                <w:kern w:val="0"/>
                <w:sz w:val="24"/>
                <w:szCs w:val="24"/>
                <w:lang w:bidi="ar"/>
              </w:rPr>
              <w:t>主要用于奖励代表我省参加全国运动会、亚洲运动会及奥运会的优秀运动员、教练员及有功人员</w:t>
            </w:r>
          </w:p>
        </w:tc>
        <w:tc>
          <w:tcPr>
            <w:tcW w:w="406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rFonts w:hint="eastAsia" w:eastAsia="仿宋_GB2312"/>
                <w:color w:val="000000"/>
                <w:sz w:val="24"/>
                <w:szCs w:val="24"/>
                <w:lang w:eastAsia="zh-CN"/>
              </w:rPr>
            </w:pPr>
            <w:r>
              <w:rPr>
                <w:rFonts w:hint="eastAsia"/>
                <w:color w:val="000000"/>
                <w:kern w:val="0"/>
                <w:sz w:val="24"/>
                <w:szCs w:val="24"/>
                <w:lang w:bidi="ar"/>
              </w:rPr>
              <w:t>为提高竞技体育人员备战参赛的积极性，激发运动员顽强拼搏、勇攀高峰的进取精神，肯定其在大型运动会中作出的杰出贡献</w:t>
            </w:r>
            <w:ins w:id="408" w:author="likun" w:date="2020-07-16T12:35:03Z">
              <w:r>
                <w:rPr>
                  <w:rFonts w:hint="eastAsia"/>
                  <w:color w:val="000000"/>
                  <w:kern w:val="0"/>
                  <w:sz w:val="24"/>
                  <w:szCs w:val="24"/>
                  <w:lang w:eastAsia="zh-CN" w:bidi="ar"/>
                </w:rPr>
                <w:t>。</w:t>
              </w:r>
            </w:ins>
          </w:p>
        </w:tc>
      </w:tr>
    </w:tbl>
    <w:p>
      <w:pPr>
        <w:pStyle w:val="4"/>
        <w:ind w:firstLine="643"/>
      </w:pPr>
      <w:bookmarkStart w:id="3" w:name="_Toc26529"/>
      <w:r>
        <w:rPr>
          <w:rFonts w:hint="eastAsia"/>
        </w:rPr>
        <w:t>（三）部门整体支出绩效目标</w:t>
      </w:r>
      <w:bookmarkEnd w:id="3"/>
    </w:p>
    <w:p>
      <w:r>
        <w:rPr>
          <w:rFonts w:hint="eastAsia"/>
        </w:rPr>
        <w:t>我局年初设定的部门整体支出绩效目标见表1-2和绩效指标见表1-3。</w:t>
      </w:r>
    </w:p>
    <w:p>
      <w:pPr>
        <w:pStyle w:val="8"/>
        <w:ind w:firstLine="0" w:firstLineChars="0"/>
        <w:jc w:val="center"/>
        <w:rPr>
          <w:rFonts w:ascii="黑体" w:hAnsi="黑体" w:eastAsia="黑体" w:cs="黑体"/>
          <w:sz w:val="28"/>
          <w:szCs w:val="28"/>
        </w:rPr>
      </w:pPr>
      <w:r>
        <w:rPr>
          <w:rFonts w:hint="eastAsia" w:ascii="黑体" w:hAnsi="黑体" w:eastAsia="黑体" w:cs="黑体"/>
          <w:sz w:val="28"/>
          <w:szCs w:val="28"/>
        </w:rPr>
        <w:t>表1-2 省体育局2019年部门整体支出绩效目标</w:t>
      </w:r>
    </w:p>
    <w:tbl>
      <w:tblPr>
        <w:tblStyle w:val="16"/>
        <w:tblW w:w="8331" w:type="dxa"/>
        <w:tblInd w:w="0" w:type="dxa"/>
        <w:tblLayout w:type="fixed"/>
        <w:tblCellMar>
          <w:top w:w="15" w:type="dxa"/>
          <w:left w:w="15" w:type="dxa"/>
          <w:bottom w:w="15" w:type="dxa"/>
          <w:right w:w="15" w:type="dxa"/>
        </w:tblCellMar>
      </w:tblPr>
      <w:tblGrid>
        <w:gridCol w:w="928"/>
        <w:gridCol w:w="7403"/>
      </w:tblGrid>
      <w:tr>
        <w:tblPrEx>
          <w:tblLayout w:type="fixed"/>
          <w:tblCellMar>
            <w:top w:w="15" w:type="dxa"/>
            <w:left w:w="15" w:type="dxa"/>
            <w:bottom w:w="15" w:type="dxa"/>
            <w:right w:w="15" w:type="dxa"/>
          </w:tblCellMar>
        </w:tblPrEx>
        <w:trPr>
          <w:trHeight w:val="391" w:hRule="atLeast"/>
        </w:trPr>
        <w:tc>
          <w:tcPr>
            <w:tcW w:w="928" w:type="dxa"/>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spacing w:line="240" w:lineRule="auto"/>
              <w:ind w:firstLine="0" w:firstLineChars="0"/>
              <w:jc w:val="center"/>
              <w:textAlignment w:val="center"/>
              <w:rPr>
                <w:b/>
                <w:bCs/>
                <w:color w:val="000000"/>
                <w:kern w:val="0"/>
                <w:sz w:val="24"/>
                <w:szCs w:val="24"/>
                <w:lang w:bidi="ar"/>
              </w:rPr>
            </w:pPr>
            <w:r>
              <w:rPr>
                <w:rFonts w:hint="eastAsia"/>
                <w:b/>
                <w:bCs/>
                <w:color w:val="000000"/>
                <w:kern w:val="0"/>
                <w:sz w:val="24"/>
                <w:szCs w:val="24"/>
                <w:lang w:bidi="ar"/>
              </w:rPr>
              <w:t>序号</w:t>
            </w:r>
          </w:p>
        </w:tc>
        <w:tc>
          <w:tcPr>
            <w:tcW w:w="7403" w:type="dxa"/>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spacing w:line="240" w:lineRule="auto"/>
              <w:ind w:firstLine="0" w:firstLineChars="0"/>
              <w:jc w:val="center"/>
              <w:textAlignment w:val="center"/>
              <w:rPr>
                <w:b/>
                <w:bCs/>
                <w:color w:val="000000"/>
                <w:kern w:val="0"/>
                <w:sz w:val="24"/>
                <w:szCs w:val="24"/>
                <w:lang w:bidi="ar"/>
              </w:rPr>
            </w:pPr>
            <w:r>
              <w:rPr>
                <w:rFonts w:hint="eastAsia"/>
                <w:b/>
                <w:bCs/>
                <w:color w:val="000000"/>
                <w:kern w:val="0"/>
                <w:sz w:val="24"/>
                <w:szCs w:val="24"/>
                <w:lang w:bidi="ar"/>
              </w:rPr>
              <w:t>绩效目标</w:t>
            </w:r>
          </w:p>
        </w:tc>
      </w:tr>
      <w:tr>
        <w:tblPrEx>
          <w:tblLayout w:type="fixed"/>
          <w:tblCellMar>
            <w:top w:w="15" w:type="dxa"/>
            <w:left w:w="15" w:type="dxa"/>
            <w:bottom w:w="15" w:type="dxa"/>
            <w:right w:w="15" w:type="dxa"/>
          </w:tblCellMar>
        </w:tblPrEx>
        <w:trPr>
          <w:trHeight w:val="780" w:hRule="atLeast"/>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1</w:t>
            </w:r>
          </w:p>
        </w:tc>
        <w:tc>
          <w:tcPr>
            <w:tcW w:w="74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推进全民健身国家战略。</w:t>
            </w:r>
            <w:r>
              <w:rPr>
                <w:rFonts w:hint="eastAsia"/>
                <w:color w:val="000000"/>
                <w:sz w:val="24"/>
                <w:szCs w:val="24"/>
              </w:rPr>
              <w:t>经常参加锻炼的人数增加，各类体育场地设施增加，人均体育场地面积提高，城乡居民达到《国民体质测定标准》合格以上的人数比例有所提高。公共体育服务体系不断完善，总体实现基本公共体育服务均等化。</w:t>
            </w:r>
          </w:p>
        </w:tc>
      </w:tr>
      <w:tr>
        <w:tblPrEx>
          <w:tblLayout w:type="fixed"/>
          <w:tblCellMar>
            <w:top w:w="15" w:type="dxa"/>
            <w:left w:w="15" w:type="dxa"/>
            <w:bottom w:w="15" w:type="dxa"/>
            <w:right w:w="15" w:type="dxa"/>
          </w:tblCellMar>
        </w:tblPrEx>
        <w:trPr>
          <w:trHeight w:val="360" w:hRule="atLeast"/>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2</w:t>
            </w:r>
          </w:p>
        </w:tc>
        <w:tc>
          <w:tcPr>
            <w:tcW w:w="7403" w:type="dxa"/>
            <w:tcBorders>
              <w:top w:val="single" w:color="auto" w:sz="4" w:space="0"/>
              <w:left w:val="single" w:color="auto" w:sz="4" w:space="0"/>
              <w:bottom w:val="single" w:color="000000" w:sz="4" w:space="0"/>
              <w:right w:val="single" w:color="000000" w:sz="4" w:space="0"/>
            </w:tcBorders>
            <w:shd w:val="clear" w:color="auto" w:fill="FFFFFF"/>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竞技体育水平不断提升。</w:t>
            </w:r>
            <w:r>
              <w:rPr>
                <w:rFonts w:hint="eastAsia"/>
                <w:color w:val="000000"/>
                <w:sz w:val="24"/>
                <w:szCs w:val="24"/>
              </w:rPr>
              <w:t>以提高核心竞争力为目标，深入转变竞技体育发展方式，突出打造优势项目，提升“三大球”水平，在奥运会、亚运会、全运会等国内外各项重大比赛中取得优异成绩。推进职业体育发展，探索符合国情和市场规律并具有广东特色的发展模式。办好2019年世界杯篮球锦标赛（广东赛区）等国内外大赛。</w:t>
            </w:r>
          </w:p>
        </w:tc>
      </w:tr>
      <w:tr>
        <w:tblPrEx>
          <w:tblLayout w:type="fixed"/>
          <w:tblCellMar>
            <w:top w:w="15" w:type="dxa"/>
            <w:left w:w="15" w:type="dxa"/>
            <w:bottom w:w="15" w:type="dxa"/>
            <w:right w:w="15" w:type="dxa"/>
          </w:tblCellMar>
        </w:tblPrEx>
        <w:trPr>
          <w:trHeight w:val="360" w:hRule="atLeast"/>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3</w:t>
            </w:r>
          </w:p>
        </w:tc>
        <w:tc>
          <w:tcPr>
            <w:tcW w:w="7403"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青少年体育全面提高。</w:t>
            </w:r>
            <w:r>
              <w:rPr>
                <w:rFonts w:hint="eastAsia"/>
                <w:color w:val="000000"/>
                <w:sz w:val="24"/>
                <w:szCs w:val="24"/>
              </w:rPr>
              <w:t>提高青少年综合素质，加强和改进青少年体育工作为目标，推进体教结合，转变培养模式，加强各级体校建设，提高青少年体育训练水平，培养、输送一批高水平优秀后备人才，切实增强体育可持续发展能力。</w:t>
            </w:r>
          </w:p>
        </w:tc>
      </w:tr>
      <w:tr>
        <w:tblPrEx>
          <w:tblLayout w:type="fixed"/>
          <w:tblCellMar>
            <w:top w:w="15" w:type="dxa"/>
            <w:left w:w="15" w:type="dxa"/>
            <w:bottom w:w="15" w:type="dxa"/>
            <w:right w:w="15" w:type="dxa"/>
          </w:tblCellMar>
        </w:tblPrEx>
        <w:trPr>
          <w:trHeight w:val="360" w:hRule="atLeast"/>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color w:val="000000"/>
                <w:sz w:val="24"/>
                <w:szCs w:val="24"/>
              </w:rPr>
            </w:pPr>
            <w:r>
              <w:rPr>
                <w:rFonts w:hint="eastAsia"/>
                <w:color w:val="000000"/>
                <w:sz w:val="24"/>
                <w:szCs w:val="24"/>
              </w:rPr>
              <w:t>4</w:t>
            </w:r>
          </w:p>
        </w:tc>
        <w:tc>
          <w:tcPr>
            <w:tcW w:w="7403"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spacing w:line="240" w:lineRule="auto"/>
              <w:ind w:firstLine="0" w:firstLineChars="0"/>
              <w:textAlignment w:val="center"/>
              <w:rPr>
                <w:color w:val="000000"/>
                <w:sz w:val="24"/>
                <w:szCs w:val="24"/>
              </w:rPr>
            </w:pPr>
            <w:r>
              <w:rPr>
                <w:rFonts w:hint="eastAsia"/>
                <w:color w:val="000000"/>
                <w:sz w:val="24"/>
                <w:szCs w:val="24"/>
              </w:rPr>
              <w:t>体育产业发展不断壮大。以加快经济发展，积极发展和壮大体育产业为目标，建立完善的现代体育产业体系。体育产业增加值约占全省生产总值的2%；培育形成政府保障群众基本体育公共服务、市场满足群众多元化体育消费需求，以及体育公共服务与市场服务相结合、体育事业与体育产业协调发展的良好局面。</w:t>
            </w:r>
          </w:p>
        </w:tc>
      </w:tr>
      <w:tr>
        <w:tblPrEx>
          <w:tblLayout w:type="fixed"/>
          <w:tblCellMar>
            <w:top w:w="15" w:type="dxa"/>
            <w:left w:w="15" w:type="dxa"/>
            <w:bottom w:w="15" w:type="dxa"/>
            <w:right w:w="15" w:type="dxa"/>
          </w:tblCellMar>
        </w:tblPrEx>
        <w:trPr>
          <w:trHeight w:val="360" w:hRule="atLeast"/>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5</w:t>
            </w:r>
          </w:p>
        </w:tc>
        <w:tc>
          <w:tcPr>
            <w:tcW w:w="7403"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区域、城乡体育协调发展。</w:t>
            </w:r>
            <w:r>
              <w:rPr>
                <w:rFonts w:hint="eastAsia"/>
                <w:color w:val="000000"/>
                <w:sz w:val="24"/>
                <w:szCs w:val="24"/>
              </w:rPr>
              <w:t>以区域、城乡体育发展一体化为目标，加大对粤东西北地区的扶持力度，争取到2020年东西北地区全面实现小康社会体育，珠三角地区率先迈入现代化体育的新征程。</w:t>
            </w:r>
          </w:p>
        </w:tc>
      </w:tr>
    </w:tbl>
    <w:p>
      <w:pPr>
        <w:pStyle w:val="8"/>
        <w:ind w:firstLine="0" w:firstLineChars="0"/>
        <w:jc w:val="center"/>
        <w:rPr>
          <w:rFonts w:ascii="黑体" w:hAnsi="黑体" w:eastAsia="黑体" w:cs="黑体"/>
          <w:sz w:val="28"/>
          <w:szCs w:val="28"/>
        </w:rPr>
      </w:pPr>
      <w:bookmarkStart w:id="4" w:name="_Toc12072"/>
      <w:r>
        <w:rPr>
          <w:rFonts w:hint="eastAsia" w:ascii="黑体" w:hAnsi="黑体" w:eastAsia="黑体" w:cs="黑体"/>
          <w:sz w:val="28"/>
          <w:szCs w:val="28"/>
        </w:rPr>
        <w:t>表1-3 省体育局2019年部门整体支出绩效指标</w:t>
      </w:r>
    </w:p>
    <w:tbl>
      <w:tblPr>
        <w:tblStyle w:val="16"/>
        <w:tblW w:w="8333" w:type="dxa"/>
        <w:tblInd w:w="0" w:type="dxa"/>
        <w:tblLayout w:type="fixed"/>
        <w:tblCellMar>
          <w:top w:w="15" w:type="dxa"/>
          <w:left w:w="15" w:type="dxa"/>
          <w:bottom w:w="15" w:type="dxa"/>
          <w:right w:w="15" w:type="dxa"/>
        </w:tblCellMar>
      </w:tblPr>
      <w:tblGrid>
        <w:gridCol w:w="1270"/>
        <w:gridCol w:w="5316"/>
        <w:gridCol w:w="1747"/>
      </w:tblGrid>
      <w:tr>
        <w:tblPrEx>
          <w:tblLayout w:type="fixed"/>
          <w:tblCellMar>
            <w:top w:w="15" w:type="dxa"/>
            <w:left w:w="15" w:type="dxa"/>
            <w:bottom w:w="15" w:type="dxa"/>
            <w:right w:w="15" w:type="dxa"/>
          </w:tblCellMar>
        </w:tblPrEx>
        <w:trPr>
          <w:trHeight w:val="30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b/>
                <w:bCs/>
                <w:sz w:val="24"/>
                <w:szCs w:val="24"/>
              </w:rPr>
            </w:pPr>
            <w:r>
              <w:rPr>
                <w:rFonts w:hint="eastAsia"/>
                <w:b/>
                <w:bCs/>
                <w:sz w:val="24"/>
                <w:szCs w:val="24"/>
              </w:rPr>
              <w:t>序号</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b/>
                <w:bCs/>
                <w:sz w:val="24"/>
                <w:szCs w:val="24"/>
              </w:rPr>
            </w:pPr>
            <w:r>
              <w:rPr>
                <w:rFonts w:hint="eastAsia"/>
                <w:b/>
                <w:bCs/>
                <w:sz w:val="24"/>
                <w:szCs w:val="24"/>
              </w:rPr>
              <w:t>绩效指标</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b/>
                <w:bCs/>
                <w:sz w:val="24"/>
                <w:szCs w:val="24"/>
              </w:rPr>
            </w:pPr>
            <w:r>
              <w:rPr>
                <w:rFonts w:hint="eastAsia"/>
                <w:b/>
                <w:bCs/>
                <w:sz w:val="24"/>
                <w:szCs w:val="24"/>
              </w:rPr>
              <w:t>目标值</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1</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总体工作完成率</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100%</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2</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 xml:space="preserve">人均体育场地面积（平方米） </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2.</w:t>
            </w:r>
            <w:ins w:id="409" w:author="钟子英" w:date="2020-07-21T11:09:30Z">
              <w:r>
                <w:rPr>
                  <w:rFonts w:hint="eastAsia"/>
                  <w:color w:val="000000"/>
                  <w:kern w:val="0"/>
                  <w:sz w:val="24"/>
                  <w:szCs w:val="24"/>
                  <w:lang w:val="en-US" w:eastAsia="zh-CN" w:bidi="ar"/>
                </w:rPr>
                <w:t>4</w:t>
              </w:r>
            </w:ins>
            <w:r>
              <w:rPr>
                <w:rFonts w:hint="eastAsia"/>
                <w:color w:val="000000"/>
                <w:kern w:val="0"/>
                <w:sz w:val="24"/>
                <w:szCs w:val="24"/>
                <w:lang w:bidi="ar"/>
              </w:rPr>
              <w:t>5</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3</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开展大型全民健身活动数（次）</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100</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4</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 xml:space="preserve">国际比赛中获得金牌数（枚） </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35</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5</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 xml:space="preserve">每万人配备社会体育指导员数（个） </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30</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6</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青少年体质测评</w:t>
            </w:r>
            <w:r>
              <w:rPr>
                <w:rFonts w:hint="eastAsia"/>
                <w:color w:val="000000"/>
                <w:kern w:val="0"/>
                <w:sz w:val="24"/>
                <w:szCs w:val="24"/>
                <w:highlight w:val="none"/>
                <w:lang w:bidi="ar"/>
                <w:rPrChange w:id="410" w:author="tyj" w:date="2020-07-20T09:38:09Z">
                  <w:rPr>
                    <w:rFonts w:hint="eastAsia"/>
                    <w:color w:val="000000"/>
                    <w:kern w:val="0"/>
                    <w:sz w:val="24"/>
                    <w:szCs w:val="24"/>
                    <w:lang w:bidi="ar"/>
                  </w:rPr>
                </w:rPrChange>
              </w:rPr>
              <w:t>达标率（</w:t>
            </w:r>
            <w:del w:id="411" w:author="tyj" w:date="2020-07-17T15:53:28Z">
              <w:r>
                <w:rPr>
                  <w:rFonts w:hint="eastAsia"/>
                  <w:color w:val="000000"/>
                  <w:kern w:val="0"/>
                  <w:sz w:val="24"/>
                  <w:szCs w:val="24"/>
                  <w:highlight w:val="none"/>
                  <w:lang w:bidi="ar"/>
                  <w:rPrChange w:id="412" w:author="tyj" w:date="2020-07-20T09:38:09Z">
                    <w:rPr>
                      <w:rFonts w:hint="eastAsia"/>
                      <w:color w:val="000000"/>
                      <w:kern w:val="0"/>
                      <w:sz w:val="24"/>
                      <w:szCs w:val="24"/>
                      <w:lang w:bidi="ar"/>
                    </w:rPr>
                  </w:rPrChange>
                </w:rPr>
                <w:delText>5</w:delText>
              </w:r>
            </w:del>
            <w:ins w:id="413" w:author="tyj" w:date="2020-07-17T15:53:27Z">
              <w:r>
                <w:rPr>
                  <w:rFonts w:hint="eastAsia"/>
                  <w:color w:val="000000"/>
                  <w:kern w:val="0"/>
                  <w:sz w:val="24"/>
                  <w:szCs w:val="24"/>
                  <w:highlight w:val="none"/>
                  <w:lang w:val="en-US" w:eastAsia="zh-CN" w:bidi="ar"/>
                  <w:rPrChange w:id="414" w:author="tyj" w:date="2020-07-20T09:38:09Z">
                    <w:rPr>
                      <w:rFonts w:hint="eastAsia"/>
                      <w:color w:val="000000"/>
                      <w:kern w:val="0"/>
                      <w:sz w:val="24"/>
                      <w:szCs w:val="24"/>
                      <w:highlight w:val="yellow"/>
                      <w:lang w:val="en-US" w:eastAsia="zh-CN" w:bidi="ar"/>
                    </w:rPr>
                  </w:rPrChange>
                </w:rPr>
                <w:t>%</w:t>
              </w:r>
            </w:ins>
            <w:r>
              <w:rPr>
                <w:rFonts w:hint="eastAsia"/>
                <w:color w:val="000000"/>
                <w:kern w:val="0"/>
                <w:sz w:val="24"/>
                <w:szCs w:val="24"/>
                <w:highlight w:val="none"/>
                <w:lang w:bidi="ar"/>
                <w:rPrChange w:id="415" w:author="tyj" w:date="2020-07-20T09:38:09Z">
                  <w:rPr>
                    <w:rFonts w:hint="eastAsia"/>
                    <w:color w:val="000000"/>
                    <w:kern w:val="0"/>
                    <w:sz w:val="24"/>
                    <w:szCs w:val="24"/>
                    <w:lang w:bidi="ar"/>
                  </w:rPr>
                </w:rPrChange>
              </w:rPr>
              <w:t>）</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90</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7</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国民体质测定合格率（%）</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93</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8</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资金下达时效率（%）</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100%</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9</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成本控制率（%）</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95%</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10</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体育场馆使用率（%）</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95</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11</w:t>
            </w:r>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 xml:space="preserve">经常参加体育锻炼人数（万人） </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rFonts w:hint="default" w:eastAsia="仿宋_GB2312"/>
                <w:sz w:val="24"/>
                <w:szCs w:val="24"/>
                <w:lang w:val="en-US" w:eastAsia="zh-CN"/>
              </w:rPr>
            </w:pPr>
            <w:r>
              <w:rPr>
                <w:rFonts w:hint="eastAsia"/>
                <w:color w:val="000000"/>
                <w:kern w:val="0"/>
                <w:sz w:val="24"/>
                <w:szCs w:val="24"/>
                <w:lang w:bidi="ar"/>
              </w:rPr>
              <w:t>4</w:t>
            </w:r>
            <w:del w:id="416" w:author="tyj" w:date="2020-07-22T09:30:56Z">
              <w:r>
                <w:rPr>
                  <w:rFonts w:hint="default"/>
                  <w:color w:val="000000"/>
                  <w:kern w:val="0"/>
                  <w:sz w:val="24"/>
                  <w:szCs w:val="24"/>
                  <w:lang w:val="en-US" w:bidi="ar"/>
                </w:rPr>
                <w:delText>.5</w:delText>
              </w:r>
            </w:del>
            <w:ins w:id="417" w:author="tyj" w:date="2020-07-22T09:30:56Z">
              <w:r>
                <w:rPr>
                  <w:rFonts w:hint="eastAsia"/>
                  <w:color w:val="000000"/>
                  <w:kern w:val="0"/>
                  <w:sz w:val="24"/>
                  <w:szCs w:val="24"/>
                  <w:lang w:val="en-US" w:eastAsia="zh-CN" w:bidi="ar"/>
                </w:rPr>
                <w:t>200</w:t>
              </w:r>
            </w:ins>
          </w:p>
        </w:tc>
      </w:tr>
      <w:tr>
        <w:tblPrEx>
          <w:tblLayout w:type="fixed"/>
          <w:tblCellMar>
            <w:top w:w="15" w:type="dxa"/>
            <w:left w:w="15" w:type="dxa"/>
            <w:bottom w:w="15" w:type="dxa"/>
            <w:right w:w="15" w:type="dxa"/>
          </w:tblCellMar>
        </w:tblPrEx>
        <w:trPr>
          <w:trHeight w:val="360" w:hRule="atLeast"/>
          <w:del w:id="418" w:author="likun" w:date="2020-07-18T20:54:42Z"/>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del w:id="419" w:author="likun" w:date="2020-07-18T20:54:42Z"/>
                <w:sz w:val="24"/>
                <w:szCs w:val="24"/>
              </w:rPr>
            </w:pPr>
            <w:del w:id="420" w:author="likun" w:date="2020-07-18T20:54:42Z">
              <w:r>
                <w:rPr>
                  <w:rFonts w:hint="eastAsia"/>
                  <w:sz w:val="24"/>
                  <w:szCs w:val="24"/>
                </w:rPr>
                <w:delText>12</w:delText>
              </w:r>
            </w:del>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del w:id="421" w:author="likun" w:date="2020-07-18T20:54:42Z"/>
                <w:rFonts w:hint="eastAsia" w:eastAsia="仿宋_GB2312"/>
                <w:sz w:val="24"/>
                <w:szCs w:val="24"/>
                <w:lang w:eastAsia="zh-CN"/>
              </w:rPr>
            </w:pPr>
            <w:del w:id="422" w:author="likun" w:date="2020-07-18T20:54:42Z">
              <w:r>
                <w:rPr>
                  <w:rFonts w:hint="eastAsia"/>
                  <w:color w:val="000000"/>
                  <w:kern w:val="0"/>
                  <w:sz w:val="24"/>
                  <w:szCs w:val="24"/>
                  <w:lang w:bidi="ar"/>
                </w:rPr>
                <w:delText xml:space="preserve">体育场馆使用率（%） </w:delText>
              </w:r>
            </w:del>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del w:id="423" w:author="likun" w:date="2020-07-18T20:54:42Z"/>
                <w:sz w:val="24"/>
                <w:szCs w:val="24"/>
              </w:rPr>
            </w:pPr>
            <w:del w:id="424" w:author="likun" w:date="2020-07-18T20:54:42Z">
              <w:r>
                <w:rPr>
                  <w:rFonts w:hint="eastAsia"/>
                  <w:color w:val="000000"/>
                  <w:kern w:val="0"/>
                  <w:sz w:val="24"/>
                  <w:szCs w:val="24"/>
                  <w:lang w:bidi="ar"/>
                </w:rPr>
                <w:delText>95</w:delText>
              </w:r>
            </w:del>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sz w:val="24"/>
                <w:szCs w:val="24"/>
              </w:rPr>
            </w:pPr>
            <w:r>
              <w:rPr>
                <w:rFonts w:hint="eastAsia"/>
                <w:sz w:val="24"/>
                <w:szCs w:val="24"/>
              </w:rPr>
              <w:t>1</w:t>
            </w:r>
            <w:ins w:id="425" w:author="likun" w:date="2020-07-18T20:54:44Z">
              <w:r>
                <w:rPr>
                  <w:rFonts w:hint="eastAsia"/>
                  <w:sz w:val="24"/>
                  <w:szCs w:val="24"/>
                  <w:lang w:val="en-US" w:eastAsia="zh-CN"/>
                </w:rPr>
                <w:t>2</w:t>
              </w:r>
            </w:ins>
            <w:del w:id="426" w:author="likun" w:date="2020-07-18T20:54:43Z">
              <w:r>
                <w:rPr>
                  <w:rFonts w:hint="eastAsia"/>
                  <w:sz w:val="24"/>
                  <w:szCs w:val="24"/>
                </w:rPr>
                <w:delText>3</w:delText>
              </w:r>
            </w:del>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 xml:space="preserve">公众对赛事的满意度（%） </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95</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rFonts w:hint="eastAsia" w:eastAsia="仿宋_GB2312"/>
                <w:sz w:val="24"/>
                <w:szCs w:val="24"/>
                <w:lang w:eastAsia="zh-CN"/>
              </w:rPr>
            </w:pPr>
            <w:r>
              <w:rPr>
                <w:rFonts w:hint="eastAsia"/>
                <w:sz w:val="24"/>
                <w:szCs w:val="24"/>
              </w:rPr>
              <w:t>1</w:t>
            </w:r>
            <w:del w:id="427" w:author="likun" w:date="2020-07-18T20:54:46Z">
              <w:r>
                <w:rPr>
                  <w:rFonts w:hint="default"/>
                  <w:sz w:val="24"/>
                  <w:szCs w:val="24"/>
                  <w:lang w:val="en-US"/>
                </w:rPr>
                <w:delText>4</w:delText>
              </w:r>
            </w:del>
            <w:ins w:id="428" w:author="likun" w:date="2020-07-18T20:54:46Z">
              <w:r>
                <w:rPr>
                  <w:rFonts w:hint="eastAsia"/>
                  <w:sz w:val="24"/>
                  <w:szCs w:val="24"/>
                  <w:lang w:val="en-US" w:eastAsia="zh-CN"/>
                </w:rPr>
                <w:t>3</w:t>
              </w:r>
            </w:ins>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生态环境改善度</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较好</w:t>
            </w:r>
          </w:p>
        </w:tc>
      </w:tr>
      <w:tr>
        <w:tblPrEx>
          <w:tblLayout w:type="fixed"/>
          <w:tblCellMar>
            <w:top w:w="15" w:type="dxa"/>
            <w:left w:w="15" w:type="dxa"/>
            <w:bottom w:w="15" w:type="dxa"/>
            <w:right w:w="15" w:type="dxa"/>
          </w:tblCellMar>
        </w:tblPrEx>
        <w:trPr>
          <w:trHeight w:val="360" w:hRule="atLeast"/>
        </w:trPr>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0" w:firstLineChars="0"/>
              <w:jc w:val="center"/>
              <w:rPr>
                <w:rFonts w:hint="default" w:eastAsia="仿宋_GB2312"/>
                <w:sz w:val="24"/>
                <w:szCs w:val="24"/>
                <w:lang w:val="en-US" w:eastAsia="zh-CN"/>
              </w:rPr>
            </w:pPr>
            <w:del w:id="429" w:author="likun" w:date="2020-07-18T20:54:49Z">
              <w:r>
                <w:rPr>
                  <w:rFonts w:hint="default"/>
                  <w:sz w:val="24"/>
                  <w:szCs w:val="24"/>
                  <w:lang w:val="en-US"/>
                </w:rPr>
                <w:delText>15</w:delText>
              </w:r>
            </w:del>
            <w:ins w:id="430" w:author="likun" w:date="2020-07-18T20:54:49Z">
              <w:r>
                <w:rPr>
                  <w:rFonts w:hint="eastAsia"/>
                  <w:sz w:val="24"/>
                  <w:szCs w:val="24"/>
                  <w:lang w:val="en-US" w:eastAsia="zh-CN"/>
                </w:rPr>
                <w:t>14</w:t>
              </w:r>
            </w:ins>
          </w:p>
        </w:tc>
        <w:tc>
          <w:tcPr>
            <w:tcW w:w="5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jc w:val="left"/>
              <w:textAlignment w:val="center"/>
              <w:rPr>
                <w:sz w:val="24"/>
                <w:szCs w:val="24"/>
              </w:rPr>
            </w:pPr>
            <w:r>
              <w:rPr>
                <w:rFonts w:hint="eastAsia"/>
                <w:color w:val="000000"/>
                <w:kern w:val="0"/>
                <w:sz w:val="24"/>
                <w:szCs w:val="24"/>
                <w:lang w:bidi="ar"/>
              </w:rPr>
              <w:t>社会公众满意度</w:t>
            </w:r>
          </w:p>
        </w:tc>
        <w:tc>
          <w:tcPr>
            <w:tcW w:w="1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0" w:firstLineChars="0"/>
              <w:jc w:val="center"/>
              <w:textAlignment w:val="center"/>
              <w:rPr>
                <w:sz w:val="24"/>
                <w:szCs w:val="24"/>
              </w:rPr>
            </w:pPr>
            <w:r>
              <w:rPr>
                <w:rFonts w:hint="eastAsia"/>
                <w:color w:val="000000"/>
                <w:kern w:val="0"/>
                <w:sz w:val="24"/>
                <w:szCs w:val="24"/>
                <w:lang w:bidi="ar"/>
              </w:rPr>
              <w:t>90%</w:t>
            </w:r>
          </w:p>
        </w:tc>
      </w:tr>
    </w:tbl>
    <w:p>
      <w:pPr>
        <w:pStyle w:val="4"/>
        <w:ind w:firstLine="643"/>
      </w:pPr>
      <w:r>
        <w:rPr>
          <w:rFonts w:hint="eastAsia"/>
        </w:rPr>
        <w:t>（四）部门整体支出情况</w:t>
      </w:r>
      <w:bookmarkEnd w:id="4"/>
    </w:p>
    <w:p>
      <w:r>
        <w:rPr>
          <w:rFonts w:hint="eastAsia"/>
        </w:rPr>
        <w:t>根据201</w:t>
      </w:r>
      <w:r>
        <w:t>9</w:t>
      </w:r>
      <w:r>
        <w:rPr>
          <w:rFonts w:hint="eastAsia"/>
        </w:rPr>
        <w:t>年部门决算报表（汇总），部门整体收支情况如下。</w:t>
      </w:r>
    </w:p>
    <w:p>
      <w:pPr>
        <w:pStyle w:val="2"/>
        <w:ind w:firstLine="643"/>
      </w:pPr>
      <w:bookmarkStart w:id="5" w:name="_Toc40885020"/>
      <w:bookmarkStart w:id="6" w:name="_Toc1849"/>
      <w:bookmarkStart w:id="7" w:name="_Toc40970036"/>
      <w:bookmarkStart w:id="8" w:name="_Toc14460430"/>
      <w:bookmarkStart w:id="9" w:name="_Toc40954334"/>
      <w:bookmarkStart w:id="10" w:name="_Toc14460279"/>
      <w:bookmarkStart w:id="11" w:name="_Toc24678"/>
      <w:r>
        <w:rPr>
          <w:rFonts w:hint="eastAsia"/>
        </w:rPr>
        <w:t>1.部门整体收入</w:t>
      </w:r>
      <w:bookmarkEnd w:id="5"/>
      <w:bookmarkEnd w:id="6"/>
      <w:bookmarkEnd w:id="7"/>
      <w:bookmarkEnd w:id="8"/>
      <w:bookmarkEnd w:id="9"/>
      <w:bookmarkEnd w:id="10"/>
      <w:bookmarkEnd w:id="11"/>
    </w:p>
    <w:p>
      <w:r>
        <w:rPr>
          <w:rFonts w:hint="eastAsia"/>
        </w:rPr>
        <w:t>2019年收入总计188167.14万元（其中本年收入166644.55万元）。包括：财政拨款收入158421.17万元，事业收入4470.10万元，经营收入974.52万元，其他收入2778.76万元，用事业基金弥补收支差额1407.36元，年初结转和结余20115.23万元，具体收入</w:t>
      </w:r>
      <w:r>
        <w:t>情况见</w:t>
      </w:r>
      <w:r>
        <w:rPr>
          <w:rFonts w:hint="eastAsia"/>
        </w:rPr>
        <w:t>表1-4。</w:t>
      </w:r>
    </w:p>
    <w:p>
      <w:pPr>
        <w:adjustRightInd w:val="0"/>
        <w:snapToGrid w:val="0"/>
        <w:ind w:firstLine="0" w:firstLineChars="0"/>
        <w:contextualSpacing/>
        <w:jc w:val="center"/>
        <w:rPr>
          <w:rFonts w:ascii="黑体" w:hAnsi="黑体" w:eastAsia="黑体"/>
          <w:color w:val="5B9BD5"/>
          <w:szCs w:val="21"/>
        </w:rPr>
      </w:pPr>
      <w:r>
        <w:rPr>
          <w:rFonts w:hint="eastAsia" w:ascii="黑体" w:hAnsi="黑体" w:eastAsia="黑体"/>
          <w:sz w:val="28"/>
          <w:szCs w:val="28"/>
        </w:rPr>
        <w:t>表1-4 部门整体收入基本情况</w:t>
      </w:r>
    </w:p>
    <w:tbl>
      <w:tblPr>
        <w:tblStyle w:val="16"/>
        <w:tblW w:w="8336" w:type="dxa"/>
        <w:tblInd w:w="0" w:type="dxa"/>
        <w:tblLayout w:type="fixed"/>
        <w:tblCellMar>
          <w:top w:w="0" w:type="dxa"/>
          <w:left w:w="0" w:type="dxa"/>
          <w:bottom w:w="0" w:type="dxa"/>
          <w:right w:w="0" w:type="dxa"/>
        </w:tblCellMar>
      </w:tblPr>
      <w:tblGrid>
        <w:gridCol w:w="2747"/>
        <w:gridCol w:w="1782"/>
        <w:gridCol w:w="1844"/>
        <w:gridCol w:w="1963"/>
      </w:tblGrid>
      <w:tr>
        <w:tblPrEx>
          <w:tblLayout w:type="fixed"/>
          <w:tblCellMar>
            <w:top w:w="0" w:type="dxa"/>
            <w:left w:w="0" w:type="dxa"/>
            <w:bottom w:w="0" w:type="dxa"/>
            <w:right w:w="0" w:type="dxa"/>
          </w:tblCellMar>
        </w:tblPrEx>
        <w:trPr>
          <w:trHeight w:val="300" w:hRule="atLeast"/>
        </w:trPr>
        <w:tc>
          <w:tcPr>
            <w:tcW w:w="2747" w:type="dxa"/>
            <w:vMerge w:val="restart"/>
            <w:tcBorders>
              <w:top w:val="single" w:color="000000" w:sz="4" w:space="0"/>
              <w:left w:val="single" w:color="000000" w:sz="4" w:space="0"/>
              <w:bottom w:val="single" w:color="000000" w:sz="8"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项目</w:t>
            </w:r>
          </w:p>
        </w:tc>
        <w:tc>
          <w:tcPr>
            <w:tcW w:w="1782" w:type="dxa"/>
            <w:tcBorders>
              <w:top w:val="single" w:color="000000" w:sz="4" w:space="0"/>
              <w:left w:val="nil"/>
              <w:bottom w:val="nil"/>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年初预算数</w:t>
            </w:r>
          </w:p>
        </w:tc>
        <w:tc>
          <w:tcPr>
            <w:tcW w:w="1844" w:type="dxa"/>
            <w:tcBorders>
              <w:top w:val="single" w:color="000000" w:sz="4" w:space="0"/>
              <w:left w:val="nil"/>
              <w:bottom w:val="nil"/>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调整预算数</w:t>
            </w:r>
          </w:p>
        </w:tc>
        <w:tc>
          <w:tcPr>
            <w:tcW w:w="1963" w:type="dxa"/>
            <w:tcBorders>
              <w:top w:val="single" w:color="000000" w:sz="4" w:space="0"/>
              <w:left w:val="nil"/>
              <w:bottom w:val="nil"/>
              <w:right w:val="single" w:color="000000" w:sz="4"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决算数</w:t>
            </w:r>
          </w:p>
        </w:tc>
      </w:tr>
      <w:tr>
        <w:tblPrEx>
          <w:tblLayout w:type="fixed"/>
          <w:tblCellMar>
            <w:top w:w="0" w:type="dxa"/>
            <w:left w:w="0" w:type="dxa"/>
            <w:bottom w:w="0" w:type="dxa"/>
            <w:right w:w="0" w:type="dxa"/>
          </w:tblCellMar>
        </w:tblPrEx>
        <w:trPr>
          <w:trHeight w:val="285" w:hRule="atLeast"/>
        </w:trPr>
        <w:tc>
          <w:tcPr>
            <w:tcW w:w="2747" w:type="dxa"/>
            <w:vMerge w:val="continue"/>
            <w:tcBorders>
              <w:top w:val="single" w:color="000000" w:sz="4" w:space="0"/>
              <w:left w:val="single" w:color="000000" w:sz="4" w:space="0"/>
              <w:bottom w:val="single" w:color="000000" w:sz="8" w:space="0"/>
              <w:right w:val="single" w:color="000000" w:sz="8" w:space="0"/>
            </w:tcBorders>
            <w:shd w:val="clear" w:color="auto" w:fill="B8CCE4"/>
            <w:tcMar>
              <w:top w:w="15" w:type="dxa"/>
              <w:left w:w="15" w:type="dxa"/>
              <w:right w:w="15" w:type="dxa"/>
            </w:tcMar>
            <w:vAlign w:val="center"/>
          </w:tcPr>
          <w:p>
            <w:pPr>
              <w:spacing w:line="240" w:lineRule="auto"/>
              <w:ind w:firstLine="0" w:firstLineChars="0"/>
              <w:jc w:val="center"/>
              <w:rPr>
                <w:color w:val="000000"/>
                <w:sz w:val="24"/>
                <w:szCs w:val="24"/>
              </w:rPr>
            </w:pPr>
          </w:p>
        </w:tc>
        <w:tc>
          <w:tcPr>
            <w:tcW w:w="1782" w:type="dxa"/>
            <w:tcBorders>
              <w:top w:val="nil"/>
              <w:left w:val="nil"/>
              <w:bottom w:val="single" w:color="000000" w:sz="4"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（万元）</w:t>
            </w:r>
          </w:p>
        </w:tc>
        <w:tc>
          <w:tcPr>
            <w:tcW w:w="1844" w:type="dxa"/>
            <w:tcBorders>
              <w:top w:val="nil"/>
              <w:left w:val="nil"/>
              <w:bottom w:val="single" w:color="000000" w:sz="4"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（万元）</w:t>
            </w:r>
          </w:p>
        </w:tc>
        <w:tc>
          <w:tcPr>
            <w:tcW w:w="1963" w:type="dxa"/>
            <w:tcBorders>
              <w:top w:val="nil"/>
              <w:left w:val="nil"/>
              <w:bottom w:val="single" w:color="000000" w:sz="4" w:space="0"/>
              <w:right w:val="single" w:color="000000" w:sz="4"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（万元）</w:t>
            </w:r>
          </w:p>
        </w:tc>
      </w:tr>
      <w:tr>
        <w:tblPrEx>
          <w:tblLayout w:type="fixed"/>
          <w:tblCellMar>
            <w:top w:w="0" w:type="dxa"/>
            <w:left w:w="0" w:type="dxa"/>
            <w:bottom w:w="0" w:type="dxa"/>
            <w:right w:w="0" w:type="dxa"/>
          </w:tblCellMar>
        </w:tblPrEx>
        <w:trPr>
          <w:trHeight w:val="585" w:hRule="atLeast"/>
        </w:trPr>
        <w:tc>
          <w:tcPr>
            <w:tcW w:w="2747" w:type="dxa"/>
            <w:tcBorders>
              <w:top w:val="nil"/>
              <w:left w:val="single" w:color="000000" w:sz="12" w:space="0"/>
              <w:bottom w:val="single" w:color="000000" w:sz="8" w:space="0"/>
              <w:right w:val="single" w:color="000000" w:sz="8" w:space="0"/>
            </w:tcBorders>
            <w:shd w:val="clear" w:color="auto" w:fill="FFFFFF"/>
            <w:tcMar>
              <w:top w:w="15" w:type="dxa"/>
              <w:left w:w="15" w:type="dxa"/>
              <w:right w:w="15" w:type="dxa"/>
            </w:tcMar>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一、财政拨款收入</w:t>
            </w:r>
          </w:p>
        </w:tc>
        <w:tc>
          <w:tcPr>
            <w:tcW w:w="178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107204.16</w:t>
            </w:r>
          </w:p>
        </w:tc>
        <w:tc>
          <w:tcPr>
            <w:tcW w:w="18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158421.17</w:t>
            </w:r>
          </w:p>
        </w:tc>
        <w:tc>
          <w:tcPr>
            <w:tcW w:w="196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158421.17</w:t>
            </w:r>
          </w:p>
        </w:tc>
      </w:tr>
      <w:tr>
        <w:tblPrEx>
          <w:tblLayout w:type="fixed"/>
          <w:tblCellMar>
            <w:top w:w="0" w:type="dxa"/>
            <w:left w:w="0" w:type="dxa"/>
            <w:bottom w:w="0" w:type="dxa"/>
            <w:right w:w="0" w:type="dxa"/>
          </w:tblCellMar>
        </w:tblPrEx>
        <w:trPr>
          <w:trHeight w:val="570" w:hRule="atLeast"/>
        </w:trPr>
        <w:tc>
          <w:tcPr>
            <w:tcW w:w="2747" w:type="dxa"/>
            <w:tcBorders>
              <w:top w:val="nil"/>
              <w:left w:val="single" w:color="000000" w:sz="12" w:space="0"/>
              <w:bottom w:val="single" w:color="000000" w:sz="8" w:space="0"/>
              <w:right w:val="single" w:color="000000" w:sz="8" w:space="0"/>
            </w:tcBorders>
            <w:shd w:val="clear" w:color="auto" w:fill="FFFFFF"/>
            <w:tcMar>
              <w:top w:w="15" w:type="dxa"/>
              <w:left w:w="15" w:type="dxa"/>
              <w:right w:w="15" w:type="dxa"/>
            </w:tcMar>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二、事业收入</w:t>
            </w:r>
          </w:p>
        </w:tc>
        <w:tc>
          <w:tcPr>
            <w:tcW w:w="178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1949.45</w:t>
            </w:r>
          </w:p>
        </w:tc>
        <w:tc>
          <w:tcPr>
            <w:tcW w:w="18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4427.89</w:t>
            </w:r>
          </w:p>
        </w:tc>
        <w:tc>
          <w:tcPr>
            <w:tcW w:w="196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4470.1</w:t>
            </w:r>
          </w:p>
        </w:tc>
      </w:tr>
      <w:tr>
        <w:tblPrEx>
          <w:tblLayout w:type="fixed"/>
          <w:tblCellMar>
            <w:top w:w="0" w:type="dxa"/>
            <w:left w:w="0" w:type="dxa"/>
            <w:bottom w:w="0" w:type="dxa"/>
            <w:right w:w="0" w:type="dxa"/>
          </w:tblCellMar>
        </w:tblPrEx>
        <w:trPr>
          <w:trHeight w:val="570" w:hRule="atLeast"/>
        </w:trPr>
        <w:tc>
          <w:tcPr>
            <w:tcW w:w="2747" w:type="dxa"/>
            <w:tcBorders>
              <w:top w:val="nil"/>
              <w:left w:val="single" w:color="000000" w:sz="12" w:space="0"/>
              <w:bottom w:val="single" w:color="000000" w:sz="8" w:space="0"/>
              <w:right w:val="single" w:color="000000" w:sz="8" w:space="0"/>
            </w:tcBorders>
            <w:shd w:val="clear" w:color="auto" w:fill="FFFFFF"/>
            <w:tcMar>
              <w:top w:w="15" w:type="dxa"/>
              <w:left w:w="15" w:type="dxa"/>
              <w:right w:w="15" w:type="dxa"/>
            </w:tcMar>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三、</w:t>
            </w:r>
            <w:r>
              <w:rPr>
                <w:rStyle w:val="21"/>
                <w:rFonts w:hint="eastAsia"/>
                <w:lang w:bidi="ar"/>
              </w:rPr>
              <w:t>经营收入</w:t>
            </w:r>
          </w:p>
        </w:tc>
        <w:tc>
          <w:tcPr>
            <w:tcW w:w="178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2684.59</w:t>
            </w:r>
          </w:p>
        </w:tc>
        <w:tc>
          <w:tcPr>
            <w:tcW w:w="18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614.25</w:t>
            </w:r>
          </w:p>
        </w:tc>
        <w:tc>
          <w:tcPr>
            <w:tcW w:w="196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974.52</w:t>
            </w:r>
          </w:p>
        </w:tc>
      </w:tr>
      <w:tr>
        <w:tblPrEx>
          <w:tblLayout w:type="fixed"/>
          <w:tblCellMar>
            <w:top w:w="0" w:type="dxa"/>
            <w:left w:w="0" w:type="dxa"/>
            <w:bottom w:w="0" w:type="dxa"/>
            <w:right w:w="0" w:type="dxa"/>
          </w:tblCellMar>
        </w:tblPrEx>
        <w:trPr>
          <w:trHeight w:val="570" w:hRule="atLeast"/>
        </w:trPr>
        <w:tc>
          <w:tcPr>
            <w:tcW w:w="2747" w:type="dxa"/>
            <w:tcBorders>
              <w:top w:val="nil"/>
              <w:left w:val="single" w:color="000000" w:sz="12" w:space="0"/>
              <w:bottom w:val="single" w:color="000000" w:sz="8" w:space="0"/>
              <w:right w:val="single" w:color="000000" w:sz="8" w:space="0"/>
            </w:tcBorders>
            <w:shd w:val="clear" w:color="auto" w:fill="FFFFFF"/>
            <w:tcMar>
              <w:top w:w="15" w:type="dxa"/>
              <w:left w:w="15" w:type="dxa"/>
              <w:right w:w="15" w:type="dxa"/>
            </w:tcMar>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四、其他收入</w:t>
            </w:r>
          </w:p>
        </w:tc>
        <w:tc>
          <w:tcPr>
            <w:tcW w:w="178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892.5</w:t>
            </w:r>
          </w:p>
        </w:tc>
        <w:tc>
          <w:tcPr>
            <w:tcW w:w="18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1808.01</w:t>
            </w:r>
          </w:p>
        </w:tc>
        <w:tc>
          <w:tcPr>
            <w:tcW w:w="196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2778.76</w:t>
            </w:r>
          </w:p>
        </w:tc>
      </w:tr>
      <w:tr>
        <w:tblPrEx>
          <w:tblLayout w:type="fixed"/>
          <w:tblCellMar>
            <w:top w:w="0" w:type="dxa"/>
            <w:left w:w="0" w:type="dxa"/>
            <w:bottom w:w="0" w:type="dxa"/>
            <w:right w:w="0" w:type="dxa"/>
          </w:tblCellMar>
        </w:tblPrEx>
        <w:trPr>
          <w:trHeight w:val="570" w:hRule="atLeast"/>
        </w:trPr>
        <w:tc>
          <w:tcPr>
            <w:tcW w:w="2747" w:type="dxa"/>
            <w:tcBorders>
              <w:top w:val="nil"/>
              <w:left w:val="single" w:color="000000" w:sz="12" w:space="0"/>
              <w:bottom w:val="single" w:color="000000" w:sz="8"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本年收入合计</w:t>
            </w:r>
          </w:p>
        </w:tc>
        <w:tc>
          <w:tcPr>
            <w:tcW w:w="1782" w:type="dxa"/>
            <w:tcBorders>
              <w:top w:val="nil"/>
              <w:left w:val="nil"/>
              <w:bottom w:val="single" w:color="000000" w:sz="8"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112730.7</w:t>
            </w:r>
          </w:p>
        </w:tc>
        <w:tc>
          <w:tcPr>
            <w:tcW w:w="1844" w:type="dxa"/>
            <w:tcBorders>
              <w:top w:val="nil"/>
              <w:left w:val="nil"/>
              <w:bottom w:val="single" w:color="000000" w:sz="8"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165271.32</w:t>
            </w:r>
          </w:p>
        </w:tc>
        <w:tc>
          <w:tcPr>
            <w:tcW w:w="1963" w:type="dxa"/>
            <w:tcBorders>
              <w:top w:val="nil"/>
              <w:left w:val="nil"/>
              <w:bottom w:val="single" w:color="000000" w:sz="8"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166644.55</w:t>
            </w:r>
          </w:p>
        </w:tc>
      </w:tr>
      <w:tr>
        <w:tblPrEx>
          <w:tblLayout w:type="fixed"/>
          <w:tblCellMar>
            <w:top w:w="0" w:type="dxa"/>
            <w:left w:w="0" w:type="dxa"/>
            <w:bottom w:w="0" w:type="dxa"/>
            <w:right w:w="0" w:type="dxa"/>
          </w:tblCellMar>
        </w:tblPrEx>
        <w:trPr>
          <w:trHeight w:val="855" w:hRule="atLeast"/>
        </w:trPr>
        <w:tc>
          <w:tcPr>
            <w:tcW w:w="2747" w:type="dxa"/>
            <w:tcBorders>
              <w:top w:val="nil"/>
              <w:left w:val="single" w:color="000000" w:sz="12" w:space="0"/>
              <w:bottom w:val="single" w:color="000000" w:sz="8" w:space="0"/>
              <w:right w:val="single" w:color="000000" w:sz="8" w:space="0"/>
            </w:tcBorders>
            <w:shd w:val="clear" w:color="auto" w:fill="FFFFFF"/>
            <w:tcMar>
              <w:top w:w="15" w:type="dxa"/>
              <w:left w:w="15" w:type="dxa"/>
              <w:right w:w="15" w:type="dxa"/>
            </w:tcMar>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用事业基金弥补收支差额</w:t>
            </w:r>
          </w:p>
        </w:tc>
        <w:tc>
          <w:tcPr>
            <w:tcW w:w="178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508.48</w:t>
            </w:r>
          </w:p>
        </w:tc>
        <w:tc>
          <w:tcPr>
            <w:tcW w:w="18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1036.13</w:t>
            </w:r>
          </w:p>
        </w:tc>
        <w:tc>
          <w:tcPr>
            <w:tcW w:w="196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1407.36</w:t>
            </w:r>
          </w:p>
        </w:tc>
      </w:tr>
      <w:tr>
        <w:tblPrEx>
          <w:tblLayout w:type="fixed"/>
          <w:tblCellMar>
            <w:top w:w="0" w:type="dxa"/>
            <w:left w:w="0" w:type="dxa"/>
            <w:bottom w:w="0" w:type="dxa"/>
            <w:right w:w="0" w:type="dxa"/>
          </w:tblCellMar>
        </w:tblPrEx>
        <w:trPr>
          <w:trHeight w:val="570" w:hRule="atLeast"/>
        </w:trPr>
        <w:tc>
          <w:tcPr>
            <w:tcW w:w="2747" w:type="dxa"/>
            <w:tcBorders>
              <w:top w:val="nil"/>
              <w:left w:val="single" w:color="000000" w:sz="12" w:space="0"/>
              <w:bottom w:val="single" w:color="000000" w:sz="8" w:space="0"/>
              <w:right w:val="single" w:color="000000" w:sz="8" w:space="0"/>
            </w:tcBorders>
            <w:shd w:val="clear" w:color="auto" w:fill="FFFFFF"/>
            <w:tcMar>
              <w:top w:w="15" w:type="dxa"/>
              <w:left w:w="15" w:type="dxa"/>
              <w:right w:w="15" w:type="dxa"/>
            </w:tcMar>
            <w:vAlign w:val="center"/>
          </w:tcPr>
          <w:p>
            <w:pPr>
              <w:widowControl/>
              <w:spacing w:line="240" w:lineRule="auto"/>
              <w:ind w:firstLine="0" w:firstLineChars="0"/>
              <w:textAlignment w:val="center"/>
              <w:rPr>
                <w:color w:val="000000"/>
                <w:sz w:val="24"/>
                <w:szCs w:val="24"/>
              </w:rPr>
            </w:pPr>
            <w:r>
              <w:rPr>
                <w:rFonts w:hint="eastAsia"/>
                <w:color w:val="000000"/>
                <w:kern w:val="0"/>
                <w:sz w:val="24"/>
                <w:szCs w:val="24"/>
                <w:lang w:bidi="ar"/>
              </w:rPr>
              <w:t>年初结转和结余</w:t>
            </w:r>
          </w:p>
        </w:tc>
        <w:tc>
          <w:tcPr>
            <w:tcW w:w="178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0</w:t>
            </w:r>
          </w:p>
        </w:tc>
        <w:tc>
          <w:tcPr>
            <w:tcW w:w="18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20006.16</w:t>
            </w:r>
          </w:p>
        </w:tc>
        <w:tc>
          <w:tcPr>
            <w:tcW w:w="196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20115.23</w:t>
            </w:r>
          </w:p>
        </w:tc>
      </w:tr>
      <w:tr>
        <w:tblPrEx>
          <w:tblLayout w:type="fixed"/>
          <w:tblCellMar>
            <w:top w:w="0" w:type="dxa"/>
            <w:left w:w="0" w:type="dxa"/>
            <w:bottom w:w="0" w:type="dxa"/>
            <w:right w:w="0" w:type="dxa"/>
          </w:tblCellMar>
        </w:tblPrEx>
        <w:trPr>
          <w:trHeight w:val="285" w:hRule="atLeast"/>
        </w:trPr>
        <w:tc>
          <w:tcPr>
            <w:tcW w:w="2747" w:type="dxa"/>
            <w:tcBorders>
              <w:top w:val="nil"/>
              <w:left w:val="single" w:color="000000" w:sz="12" w:space="0"/>
              <w:bottom w:val="single" w:color="000000" w:sz="12"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总计</w:t>
            </w:r>
          </w:p>
        </w:tc>
        <w:tc>
          <w:tcPr>
            <w:tcW w:w="1782" w:type="dxa"/>
            <w:tcBorders>
              <w:top w:val="nil"/>
              <w:left w:val="nil"/>
              <w:bottom w:val="single" w:color="000000" w:sz="12"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113239.18</w:t>
            </w:r>
          </w:p>
        </w:tc>
        <w:tc>
          <w:tcPr>
            <w:tcW w:w="1844" w:type="dxa"/>
            <w:tcBorders>
              <w:top w:val="nil"/>
              <w:left w:val="nil"/>
              <w:bottom w:val="single" w:color="000000" w:sz="12"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186313.61</w:t>
            </w:r>
          </w:p>
        </w:tc>
        <w:tc>
          <w:tcPr>
            <w:tcW w:w="1963" w:type="dxa"/>
            <w:tcBorders>
              <w:top w:val="nil"/>
              <w:left w:val="nil"/>
              <w:bottom w:val="single" w:color="000000" w:sz="12" w:space="0"/>
              <w:right w:val="single" w:color="000000" w:sz="8" w:space="0"/>
            </w:tcBorders>
            <w:shd w:val="clear" w:color="auto" w:fill="B8CCE4"/>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188167.14</w:t>
            </w:r>
          </w:p>
        </w:tc>
      </w:tr>
    </w:tbl>
    <w:p>
      <w:pPr>
        <w:pStyle w:val="2"/>
        <w:ind w:firstLine="643"/>
      </w:pPr>
      <w:bookmarkStart w:id="12" w:name="_Toc40970037"/>
      <w:bookmarkStart w:id="13" w:name="_Toc32261"/>
      <w:bookmarkStart w:id="14" w:name="_Toc40954335"/>
      <w:r>
        <w:rPr>
          <w:rFonts w:hint="eastAsia"/>
        </w:rPr>
        <w:t>2.部门整体支出情况</w:t>
      </w:r>
      <w:bookmarkEnd w:id="12"/>
      <w:bookmarkEnd w:id="13"/>
      <w:bookmarkEnd w:id="14"/>
    </w:p>
    <w:p>
      <w:r>
        <w:rPr>
          <w:rFonts w:hint="eastAsia"/>
        </w:rPr>
        <w:t>我局201</w:t>
      </w:r>
      <w:r>
        <w:t>9</w:t>
      </w:r>
      <w:r>
        <w:rPr>
          <w:rFonts w:hint="eastAsia"/>
        </w:rPr>
        <w:t>年部门本年支出合计172925.75万元，年末结转结余</w:t>
      </w:r>
      <w:r>
        <w:t>14651.83</w:t>
      </w:r>
      <w:r>
        <w:rPr>
          <w:rFonts w:hint="eastAsia"/>
        </w:rPr>
        <w:t>万元。具体支出</w:t>
      </w:r>
      <w:r>
        <w:t>情况见</w:t>
      </w:r>
      <w:r>
        <w:rPr>
          <w:rFonts w:hint="eastAsia"/>
        </w:rPr>
        <w:t>表1-5。</w:t>
      </w:r>
    </w:p>
    <w:p>
      <w:pPr>
        <w:adjustRightInd w:val="0"/>
        <w:snapToGrid w:val="0"/>
        <w:ind w:firstLine="0" w:firstLineChars="0"/>
        <w:contextualSpacing/>
        <w:jc w:val="center"/>
        <w:rPr>
          <w:rFonts w:ascii="黑体" w:hAnsi="黑体" w:eastAsia="黑体"/>
          <w:color w:val="5B9BD5"/>
          <w:szCs w:val="21"/>
        </w:rPr>
      </w:pPr>
      <w:r>
        <w:rPr>
          <w:rFonts w:hint="eastAsia" w:ascii="黑体" w:hAnsi="黑体" w:eastAsia="黑体"/>
          <w:sz w:val="28"/>
          <w:szCs w:val="28"/>
        </w:rPr>
        <w:t>表1-5 部门整体支出基本情况</w:t>
      </w:r>
    </w:p>
    <w:tbl>
      <w:tblPr>
        <w:tblStyle w:val="16"/>
        <w:tblW w:w="8336" w:type="dxa"/>
        <w:tblInd w:w="0" w:type="dxa"/>
        <w:tblLayout w:type="fixed"/>
        <w:tblCellMar>
          <w:top w:w="0" w:type="dxa"/>
          <w:left w:w="0" w:type="dxa"/>
          <w:bottom w:w="0" w:type="dxa"/>
          <w:right w:w="0" w:type="dxa"/>
        </w:tblCellMar>
      </w:tblPr>
      <w:tblGrid>
        <w:gridCol w:w="3394"/>
        <w:gridCol w:w="1671"/>
        <w:gridCol w:w="1617"/>
        <w:gridCol w:w="1654"/>
      </w:tblGrid>
      <w:tr>
        <w:tblPrEx>
          <w:tblLayout w:type="fixed"/>
          <w:tblCellMar>
            <w:top w:w="0" w:type="dxa"/>
            <w:left w:w="0" w:type="dxa"/>
            <w:bottom w:w="0" w:type="dxa"/>
            <w:right w:w="0" w:type="dxa"/>
          </w:tblCellMar>
        </w:tblPrEx>
        <w:trPr>
          <w:trHeight w:val="90" w:hRule="atLeast"/>
        </w:trPr>
        <w:tc>
          <w:tcPr>
            <w:tcW w:w="339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b/>
                <w:bCs/>
                <w:color w:val="000000" w:themeColor="text1"/>
                <w:sz w:val="24"/>
                <w:szCs w:val="24"/>
                <w14:textFill>
                  <w14:solidFill>
                    <w14:schemeClr w14:val="tx1"/>
                  </w14:solidFill>
                </w14:textFill>
              </w:rPr>
            </w:pPr>
            <w:r>
              <w:rPr>
                <w:rFonts w:hint="eastAsia"/>
                <w:b/>
                <w:bCs/>
                <w:color w:val="000000" w:themeColor="text1"/>
                <w:kern w:val="0"/>
                <w:sz w:val="24"/>
                <w:szCs w:val="24"/>
                <w:lang w:bidi="ar"/>
                <w14:textFill>
                  <w14:solidFill>
                    <w14:schemeClr w14:val="tx1"/>
                  </w14:solidFill>
                </w14:textFill>
              </w:rPr>
              <w:t>项目(按支出性质和经济分类)</w:t>
            </w:r>
          </w:p>
        </w:tc>
        <w:tc>
          <w:tcPr>
            <w:tcW w:w="1671"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b/>
                <w:bCs/>
                <w:color w:val="000000" w:themeColor="text1"/>
                <w:sz w:val="24"/>
                <w:szCs w:val="24"/>
                <w14:textFill>
                  <w14:solidFill>
                    <w14:schemeClr w14:val="tx1"/>
                  </w14:solidFill>
                </w14:textFill>
              </w:rPr>
            </w:pPr>
            <w:r>
              <w:rPr>
                <w:rFonts w:hint="eastAsia"/>
                <w:b/>
                <w:bCs/>
                <w:color w:val="000000" w:themeColor="text1"/>
                <w:kern w:val="0"/>
                <w:sz w:val="24"/>
                <w:szCs w:val="24"/>
                <w:lang w:bidi="ar"/>
                <w14:textFill>
                  <w14:solidFill>
                    <w14:schemeClr w14:val="tx1"/>
                  </w14:solidFill>
                </w14:textFill>
              </w:rPr>
              <w:t>年初预算数</w:t>
            </w:r>
            <w:r>
              <w:rPr>
                <w:rFonts w:hint="eastAsia"/>
                <w:b/>
                <w:bCs/>
                <w:color w:val="000000" w:themeColor="text1"/>
                <w:kern w:val="0"/>
                <w:sz w:val="24"/>
                <w:szCs w:val="24"/>
                <w:lang w:bidi="ar"/>
                <w14:textFill>
                  <w14:solidFill>
                    <w14:schemeClr w14:val="tx1"/>
                  </w14:solidFill>
                </w14:textFill>
              </w:rPr>
              <w:br w:type="textWrapping"/>
            </w:r>
            <w:r>
              <w:rPr>
                <w:rFonts w:hint="eastAsia"/>
                <w:b/>
                <w:bCs/>
                <w:color w:val="000000" w:themeColor="text1"/>
                <w:kern w:val="0"/>
                <w:sz w:val="24"/>
                <w:szCs w:val="24"/>
                <w:lang w:bidi="ar"/>
                <w14:textFill>
                  <w14:solidFill>
                    <w14:schemeClr w14:val="tx1"/>
                  </w14:solidFill>
                </w14:textFill>
              </w:rPr>
              <w:t>（万元）</w:t>
            </w:r>
          </w:p>
        </w:tc>
        <w:tc>
          <w:tcPr>
            <w:tcW w:w="1617"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b/>
                <w:bCs/>
                <w:color w:val="000000" w:themeColor="text1"/>
                <w:sz w:val="24"/>
                <w:szCs w:val="24"/>
                <w14:textFill>
                  <w14:solidFill>
                    <w14:schemeClr w14:val="tx1"/>
                  </w14:solidFill>
                </w14:textFill>
              </w:rPr>
            </w:pPr>
            <w:r>
              <w:rPr>
                <w:rFonts w:hint="eastAsia"/>
                <w:b/>
                <w:bCs/>
                <w:color w:val="000000" w:themeColor="text1"/>
                <w:kern w:val="0"/>
                <w:sz w:val="24"/>
                <w:szCs w:val="24"/>
                <w:lang w:bidi="ar"/>
                <w14:textFill>
                  <w14:solidFill>
                    <w14:schemeClr w14:val="tx1"/>
                  </w14:solidFill>
                </w14:textFill>
              </w:rPr>
              <w:t>调整预算数</w:t>
            </w:r>
            <w:r>
              <w:rPr>
                <w:rFonts w:hint="eastAsia"/>
                <w:b/>
                <w:bCs/>
                <w:color w:val="000000" w:themeColor="text1"/>
                <w:kern w:val="0"/>
                <w:sz w:val="24"/>
                <w:szCs w:val="24"/>
                <w:lang w:bidi="ar"/>
                <w14:textFill>
                  <w14:solidFill>
                    <w14:schemeClr w14:val="tx1"/>
                  </w14:solidFill>
                </w14:textFill>
              </w:rPr>
              <w:br w:type="textWrapping"/>
            </w:r>
            <w:r>
              <w:rPr>
                <w:rFonts w:hint="eastAsia"/>
                <w:b/>
                <w:bCs/>
                <w:color w:val="000000" w:themeColor="text1"/>
                <w:kern w:val="0"/>
                <w:sz w:val="24"/>
                <w:szCs w:val="24"/>
                <w:lang w:bidi="ar"/>
                <w14:textFill>
                  <w14:solidFill>
                    <w14:schemeClr w14:val="tx1"/>
                  </w14:solidFill>
                </w14:textFill>
              </w:rPr>
              <w:t>（万元）</w:t>
            </w:r>
          </w:p>
        </w:tc>
        <w:tc>
          <w:tcPr>
            <w:tcW w:w="165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b/>
                <w:bCs/>
                <w:color w:val="000000" w:themeColor="text1"/>
                <w:sz w:val="24"/>
                <w:szCs w:val="24"/>
                <w14:textFill>
                  <w14:solidFill>
                    <w14:schemeClr w14:val="tx1"/>
                  </w14:solidFill>
                </w14:textFill>
              </w:rPr>
            </w:pPr>
            <w:r>
              <w:rPr>
                <w:rFonts w:hint="eastAsia"/>
                <w:b/>
                <w:bCs/>
                <w:color w:val="000000" w:themeColor="text1"/>
                <w:kern w:val="0"/>
                <w:sz w:val="24"/>
                <w:szCs w:val="24"/>
                <w:lang w:bidi="ar"/>
                <w14:textFill>
                  <w14:solidFill>
                    <w14:schemeClr w14:val="tx1"/>
                  </w14:solidFill>
                </w14:textFill>
              </w:rPr>
              <w:t>决算数</w:t>
            </w:r>
            <w:r>
              <w:rPr>
                <w:rFonts w:hint="eastAsia"/>
                <w:b/>
                <w:bCs/>
                <w:color w:val="000000" w:themeColor="text1"/>
                <w:kern w:val="0"/>
                <w:sz w:val="24"/>
                <w:szCs w:val="24"/>
                <w:lang w:bidi="ar"/>
                <w14:textFill>
                  <w14:solidFill>
                    <w14:schemeClr w14:val="tx1"/>
                  </w14:solidFill>
                </w14:textFill>
              </w:rPr>
              <w:br w:type="textWrapping"/>
            </w:r>
            <w:r>
              <w:rPr>
                <w:rFonts w:hint="eastAsia"/>
                <w:b/>
                <w:bCs/>
                <w:color w:val="000000" w:themeColor="text1"/>
                <w:kern w:val="0"/>
                <w:sz w:val="24"/>
                <w:szCs w:val="24"/>
                <w:lang w:bidi="ar"/>
                <w14:textFill>
                  <w14:solidFill>
                    <w14:schemeClr w14:val="tx1"/>
                  </w14:solidFill>
                </w14:textFill>
              </w:rPr>
              <w:t>（万元）</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textAlignment w:val="center"/>
              <w:rPr>
                <w:b/>
                <w:bCs/>
                <w:color w:val="000000" w:themeColor="text1"/>
                <w:kern w:val="0"/>
                <w:sz w:val="24"/>
                <w:szCs w:val="24"/>
                <w:lang w:bidi="ar"/>
                <w14:textFill>
                  <w14:solidFill>
                    <w14:schemeClr w14:val="tx1"/>
                  </w14:solidFill>
                </w14:textFill>
              </w:rPr>
            </w:pPr>
            <w:r>
              <w:rPr>
                <w:rFonts w:hint="eastAsia"/>
                <w:b/>
                <w:bCs/>
                <w:color w:val="000000" w:themeColor="text1"/>
                <w:kern w:val="0"/>
                <w:sz w:val="24"/>
                <w:szCs w:val="24"/>
                <w:lang w:bidi="ar"/>
                <w14:textFill>
                  <w14:solidFill>
                    <w14:schemeClr w14:val="tx1"/>
                  </w14:solidFill>
                </w14:textFill>
              </w:rPr>
              <w:t>一、支出性质分类合计</w:t>
            </w:r>
          </w:p>
        </w:tc>
        <w:tc>
          <w:tcPr>
            <w:tcW w:w="1671"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themeColor="text1"/>
                <w:kern w:val="0"/>
                <w:sz w:val="24"/>
                <w:szCs w:val="24"/>
                <w:lang w:bidi="ar"/>
                <w14:textFill>
                  <w14:solidFill>
                    <w14:schemeClr w14:val="tx1"/>
                  </w14:solidFill>
                </w14:textFill>
              </w:rPr>
            </w:pPr>
            <w:r>
              <w:rPr>
                <w:rFonts w:hint="eastAsia"/>
                <w:color w:val="000000" w:themeColor="text1"/>
                <w:kern w:val="0"/>
                <w:sz w:val="24"/>
                <w:szCs w:val="24"/>
                <w:lang w:bidi="ar"/>
                <w14:textFill>
                  <w14:solidFill>
                    <w14:schemeClr w14:val="tx1"/>
                  </w14:solidFill>
                </w14:textFill>
              </w:rPr>
              <w:t>113239.18</w:t>
            </w:r>
          </w:p>
        </w:tc>
        <w:tc>
          <w:tcPr>
            <w:tcW w:w="1617"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themeColor="text1"/>
                <w:kern w:val="0"/>
                <w:sz w:val="24"/>
                <w:szCs w:val="24"/>
                <w:lang w:bidi="ar"/>
                <w14:textFill>
                  <w14:solidFill>
                    <w14:schemeClr w14:val="tx1"/>
                  </w14:solidFill>
                </w14:textFill>
              </w:rPr>
            </w:pPr>
            <w:r>
              <w:rPr>
                <w:rFonts w:hint="eastAsia"/>
                <w:color w:val="000000" w:themeColor="text1"/>
                <w:kern w:val="0"/>
                <w:sz w:val="24"/>
                <w:szCs w:val="24"/>
                <w:lang w:bidi="ar"/>
                <w14:textFill>
                  <w14:solidFill>
                    <w14:schemeClr w14:val="tx1"/>
                  </w14:solidFill>
                </w14:textFill>
              </w:rPr>
              <w:t>171397.67</w:t>
            </w:r>
          </w:p>
        </w:tc>
        <w:tc>
          <w:tcPr>
            <w:tcW w:w="165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themeColor="text1"/>
                <w:kern w:val="0"/>
                <w:sz w:val="24"/>
                <w:szCs w:val="24"/>
                <w:lang w:bidi="ar"/>
                <w14:textFill>
                  <w14:solidFill>
                    <w14:schemeClr w14:val="tx1"/>
                  </w14:solidFill>
                </w14:textFill>
              </w:rPr>
            </w:pPr>
            <w:r>
              <w:rPr>
                <w:rFonts w:hint="eastAsia"/>
                <w:color w:val="000000" w:themeColor="text1"/>
                <w:kern w:val="0"/>
                <w:sz w:val="24"/>
                <w:szCs w:val="24"/>
                <w:lang w:bidi="ar"/>
                <w14:textFill>
                  <w14:solidFill>
                    <w14:schemeClr w14:val="tx1"/>
                  </w14:solidFill>
                </w14:textFill>
              </w:rPr>
              <w:t>172925.75</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（一）基本支出</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51645.61</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79747.84</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81098.02</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 xml:space="preserve">    人员经费</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45829.15</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72259.3</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73108.39</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 xml:space="preserve">    日常公用经费</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5816.45</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7488.54</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7989.64</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（二）项目支出</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61593.57</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91237.27</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91003.93</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（三）上缴上级支出</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0</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218.43</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0</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（四）经营支出</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0</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194.13</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823.8</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b/>
                <w:bCs/>
                <w:color w:val="000000"/>
                <w:kern w:val="0"/>
                <w:sz w:val="24"/>
                <w:szCs w:val="24"/>
                <w:lang w:bidi="ar"/>
              </w:rPr>
              <w:t>二、经济分类支出合计</w:t>
            </w:r>
          </w:p>
        </w:tc>
        <w:tc>
          <w:tcPr>
            <w:tcW w:w="1671"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17"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5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172925.75</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（一）工资福利支出</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83677.47</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（二）商品和服务支出</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62705.76</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（三）对个人和家庭的补助</w:t>
            </w:r>
          </w:p>
        </w:tc>
        <w:tc>
          <w:tcPr>
            <w:tcW w:w="16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1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5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10846.09</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（四）资本性支出</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15696.43</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left"/>
              <w:textAlignment w:val="center"/>
              <w:rPr>
                <w:b/>
                <w:bCs/>
                <w:color w:val="000000"/>
                <w:kern w:val="0"/>
                <w:sz w:val="24"/>
                <w:szCs w:val="24"/>
                <w:lang w:bidi="ar"/>
              </w:rPr>
            </w:pPr>
            <w:r>
              <w:rPr>
                <w:rFonts w:hint="eastAsia"/>
                <w:b/>
                <w:bCs/>
                <w:color w:val="000000"/>
                <w:kern w:val="0"/>
                <w:sz w:val="24"/>
                <w:szCs w:val="24"/>
                <w:lang w:bidi="ar"/>
              </w:rPr>
              <w:t>本年支出合计</w:t>
            </w:r>
          </w:p>
        </w:tc>
        <w:tc>
          <w:tcPr>
            <w:tcW w:w="1671"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113239.18</w:t>
            </w:r>
          </w:p>
        </w:tc>
        <w:tc>
          <w:tcPr>
            <w:tcW w:w="1617"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171397.67</w:t>
            </w:r>
          </w:p>
        </w:tc>
        <w:tc>
          <w:tcPr>
            <w:tcW w:w="165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172925.75</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kern w:val="0"/>
                <w:sz w:val="24"/>
                <w:szCs w:val="24"/>
                <w:lang w:bidi="ar"/>
              </w:rPr>
            </w:pPr>
            <w:r>
              <w:rPr>
                <w:rFonts w:hint="eastAsia"/>
                <w:color w:val="000000"/>
                <w:kern w:val="0"/>
                <w:sz w:val="24"/>
                <w:szCs w:val="24"/>
                <w:lang w:bidi="ar"/>
              </w:rPr>
              <w:t>结余分配</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589.56</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kern w:val="0"/>
                <w:sz w:val="24"/>
                <w:szCs w:val="24"/>
                <w:lang w:bidi="ar"/>
              </w:rPr>
            </w:pPr>
            <w:r>
              <w:rPr>
                <w:rFonts w:hint="eastAsia"/>
                <w:color w:val="000000"/>
                <w:kern w:val="0"/>
                <w:sz w:val="24"/>
                <w:szCs w:val="24"/>
                <w:lang w:bidi="ar"/>
              </w:rPr>
              <w:t>年末结转和结余</w:t>
            </w:r>
          </w:p>
        </w:tc>
        <w:tc>
          <w:tcPr>
            <w:tcW w:w="16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0</w:t>
            </w:r>
          </w:p>
        </w:tc>
        <w:tc>
          <w:tcPr>
            <w:tcW w:w="16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14915.94</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14651.83</w:t>
            </w:r>
          </w:p>
        </w:tc>
      </w:tr>
      <w:tr>
        <w:tblPrEx>
          <w:tblLayout w:type="fixed"/>
          <w:tblCellMar>
            <w:top w:w="0" w:type="dxa"/>
            <w:left w:w="0" w:type="dxa"/>
            <w:bottom w:w="0" w:type="dxa"/>
            <w:right w:w="0" w:type="dxa"/>
          </w:tblCellMar>
        </w:tblPrEx>
        <w:trPr>
          <w:trHeight w:val="425" w:hRule="atLeast"/>
        </w:trPr>
        <w:tc>
          <w:tcPr>
            <w:tcW w:w="339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left"/>
              <w:textAlignment w:val="center"/>
              <w:rPr>
                <w:b/>
                <w:bCs/>
                <w:color w:val="000000"/>
                <w:kern w:val="0"/>
                <w:sz w:val="24"/>
                <w:szCs w:val="24"/>
                <w:lang w:bidi="ar"/>
              </w:rPr>
            </w:pPr>
            <w:r>
              <w:rPr>
                <w:rFonts w:hint="eastAsia"/>
                <w:b/>
                <w:bCs/>
                <w:color w:val="000000"/>
                <w:kern w:val="0"/>
                <w:sz w:val="24"/>
                <w:szCs w:val="24"/>
                <w:lang w:bidi="ar"/>
              </w:rPr>
              <w:t>总计</w:t>
            </w:r>
          </w:p>
        </w:tc>
        <w:tc>
          <w:tcPr>
            <w:tcW w:w="1671"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113239.18</w:t>
            </w:r>
          </w:p>
        </w:tc>
        <w:tc>
          <w:tcPr>
            <w:tcW w:w="1617"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186313.61</w:t>
            </w:r>
          </w:p>
        </w:tc>
        <w:tc>
          <w:tcPr>
            <w:tcW w:w="1654"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color w:val="000000"/>
                <w:kern w:val="0"/>
                <w:sz w:val="24"/>
                <w:szCs w:val="24"/>
                <w:lang w:bidi="ar"/>
              </w:rPr>
            </w:pPr>
            <w:r>
              <w:rPr>
                <w:rFonts w:hint="eastAsia"/>
                <w:color w:val="000000"/>
                <w:kern w:val="0"/>
                <w:sz w:val="24"/>
                <w:szCs w:val="24"/>
                <w:lang w:bidi="ar"/>
              </w:rPr>
              <w:t>188167.14</w:t>
            </w:r>
          </w:p>
        </w:tc>
      </w:tr>
    </w:tbl>
    <w:p>
      <w:pPr>
        <w:pStyle w:val="2"/>
        <w:ind w:firstLine="643"/>
      </w:pPr>
      <w:bookmarkStart w:id="15" w:name="_Toc15319"/>
      <w:r>
        <w:rPr>
          <w:rFonts w:hint="eastAsia"/>
        </w:rPr>
        <w:t>3.三公经费支出情况</w:t>
      </w:r>
      <w:bookmarkEnd w:id="15"/>
    </w:p>
    <w:p>
      <w:r>
        <w:rPr>
          <w:rFonts w:hint="eastAsia"/>
        </w:rPr>
        <w:t>我局2019年“三公”经费预算数416.71万元，决算数为260.72万元。具体支出情况详见表1-6。</w:t>
      </w:r>
    </w:p>
    <w:p>
      <w:pPr>
        <w:snapToGrid w:val="0"/>
        <w:ind w:firstLine="0" w:firstLineChars="0"/>
        <w:jc w:val="center"/>
        <w:rPr>
          <w:rFonts w:hAnsi="楷体_GB2312" w:cs="楷体_GB2312"/>
          <w:bCs/>
        </w:rPr>
      </w:pPr>
      <w:r>
        <w:rPr>
          <w:rFonts w:hint="eastAsia" w:ascii="黑体" w:hAnsi="黑体" w:eastAsia="黑体"/>
          <w:sz w:val="28"/>
          <w:szCs w:val="28"/>
        </w:rPr>
        <w:t>表1-6</w:t>
      </w:r>
      <w:r>
        <w:rPr>
          <w:rFonts w:ascii="黑体" w:hAnsi="黑体" w:eastAsia="黑体"/>
          <w:sz w:val="28"/>
          <w:szCs w:val="28"/>
        </w:rPr>
        <w:t xml:space="preserve"> </w:t>
      </w:r>
      <w:r>
        <w:rPr>
          <w:rFonts w:hint="eastAsia" w:ascii="黑体" w:hAnsi="黑体" w:eastAsia="黑体"/>
          <w:sz w:val="28"/>
          <w:szCs w:val="28"/>
        </w:rPr>
        <w:t>“三公”经费支出</w:t>
      </w:r>
      <w:r>
        <w:rPr>
          <w:rFonts w:ascii="黑体" w:hAnsi="黑体" w:eastAsia="黑体"/>
          <w:sz w:val="28"/>
          <w:szCs w:val="28"/>
        </w:rPr>
        <w:t>情况表</w:t>
      </w:r>
    </w:p>
    <w:tbl>
      <w:tblPr>
        <w:tblStyle w:val="16"/>
        <w:tblW w:w="7869" w:type="dxa"/>
        <w:tblInd w:w="156" w:type="dxa"/>
        <w:tblLayout w:type="fixed"/>
        <w:tblCellMar>
          <w:top w:w="0" w:type="dxa"/>
          <w:left w:w="0" w:type="dxa"/>
          <w:bottom w:w="0" w:type="dxa"/>
          <w:right w:w="0" w:type="dxa"/>
        </w:tblCellMar>
      </w:tblPr>
      <w:tblGrid>
        <w:gridCol w:w="3429"/>
        <w:gridCol w:w="2205"/>
        <w:gridCol w:w="2235"/>
      </w:tblGrid>
      <w:tr>
        <w:tblPrEx>
          <w:tblLayout w:type="fixed"/>
          <w:tblCellMar>
            <w:top w:w="0" w:type="dxa"/>
            <w:left w:w="0" w:type="dxa"/>
            <w:bottom w:w="0" w:type="dxa"/>
            <w:right w:w="0" w:type="dxa"/>
          </w:tblCellMar>
        </w:tblPrEx>
        <w:trPr>
          <w:trHeight w:val="270" w:hRule="atLeast"/>
        </w:trPr>
        <w:tc>
          <w:tcPr>
            <w:tcW w:w="3429"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b/>
                <w:bCs/>
                <w:color w:val="000000" w:themeColor="text1"/>
                <w:sz w:val="24"/>
                <w:szCs w:val="24"/>
                <w14:textFill>
                  <w14:solidFill>
                    <w14:schemeClr w14:val="tx1"/>
                  </w14:solidFill>
                </w14:textFill>
              </w:rPr>
            </w:pPr>
            <w:r>
              <w:rPr>
                <w:rFonts w:hint="eastAsia"/>
                <w:b/>
                <w:bCs/>
                <w:color w:val="000000" w:themeColor="text1"/>
                <w:kern w:val="0"/>
                <w:sz w:val="24"/>
                <w:szCs w:val="24"/>
                <w:lang w:bidi="ar"/>
                <w14:textFill>
                  <w14:solidFill>
                    <w14:schemeClr w14:val="tx1"/>
                  </w14:solidFill>
                </w14:textFill>
              </w:rPr>
              <w:t>项目</w:t>
            </w:r>
          </w:p>
        </w:tc>
        <w:tc>
          <w:tcPr>
            <w:tcW w:w="2205"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b/>
                <w:bCs/>
                <w:color w:val="000000" w:themeColor="text1"/>
                <w:sz w:val="24"/>
                <w:szCs w:val="24"/>
                <w14:textFill>
                  <w14:solidFill>
                    <w14:schemeClr w14:val="tx1"/>
                  </w14:solidFill>
                </w14:textFill>
              </w:rPr>
            </w:pPr>
            <w:r>
              <w:rPr>
                <w:rFonts w:hint="eastAsia"/>
                <w:b/>
                <w:bCs/>
                <w:color w:val="000000" w:themeColor="text1"/>
                <w:kern w:val="0"/>
                <w:sz w:val="24"/>
                <w:szCs w:val="24"/>
                <w:lang w:bidi="ar"/>
                <w14:textFill>
                  <w14:solidFill>
                    <w14:schemeClr w14:val="tx1"/>
                  </w14:solidFill>
                </w14:textFill>
              </w:rPr>
              <w:t>预算数（万元）</w:t>
            </w:r>
          </w:p>
        </w:tc>
        <w:tc>
          <w:tcPr>
            <w:tcW w:w="2235" w:type="dxa"/>
            <w:tcBorders>
              <w:top w:val="single" w:color="000000" w:sz="4" w:space="0"/>
              <w:left w:val="single" w:color="000000" w:sz="4" w:space="0"/>
              <w:bottom w:val="single" w:color="000000" w:sz="4" w:space="0"/>
              <w:right w:val="single" w:color="000000" w:sz="4" w:space="0"/>
            </w:tcBorders>
            <w:shd w:val="clear" w:color="auto" w:fill="C7DAF1" w:themeFill="text2" w:themeFillTint="32"/>
            <w:tcMar>
              <w:top w:w="15" w:type="dxa"/>
              <w:left w:w="15" w:type="dxa"/>
              <w:right w:w="15" w:type="dxa"/>
            </w:tcMar>
            <w:vAlign w:val="center"/>
          </w:tcPr>
          <w:p>
            <w:pPr>
              <w:widowControl/>
              <w:spacing w:line="240" w:lineRule="auto"/>
              <w:ind w:firstLine="0" w:firstLineChars="0"/>
              <w:jc w:val="center"/>
              <w:textAlignment w:val="center"/>
              <w:rPr>
                <w:b/>
                <w:bCs/>
                <w:color w:val="000000" w:themeColor="text1"/>
                <w:sz w:val="24"/>
                <w:szCs w:val="24"/>
                <w14:textFill>
                  <w14:solidFill>
                    <w14:schemeClr w14:val="tx1"/>
                  </w14:solidFill>
                </w14:textFill>
              </w:rPr>
            </w:pPr>
            <w:r>
              <w:rPr>
                <w:rFonts w:hint="eastAsia"/>
                <w:b/>
                <w:bCs/>
                <w:color w:val="000000" w:themeColor="text1"/>
                <w:kern w:val="0"/>
                <w:sz w:val="24"/>
                <w:szCs w:val="24"/>
                <w:lang w:bidi="ar"/>
                <w14:textFill>
                  <w14:solidFill>
                    <w14:schemeClr w14:val="tx1"/>
                  </w14:solidFill>
                </w14:textFill>
              </w:rPr>
              <w:t>决算数（万元）</w:t>
            </w:r>
          </w:p>
        </w:tc>
      </w:tr>
      <w:tr>
        <w:tblPrEx>
          <w:tblLayout w:type="fixed"/>
          <w:tblCellMar>
            <w:top w:w="0" w:type="dxa"/>
            <w:left w:w="0" w:type="dxa"/>
            <w:bottom w:w="0" w:type="dxa"/>
            <w:right w:w="0" w:type="dxa"/>
          </w:tblCellMar>
        </w:tblPrEx>
        <w:trPr>
          <w:trHeight w:val="270" w:hRule="atLeast"/>
        </w:trPr>
        <w:tc>
          <w:tcPr>
            <w:tcW w:w="34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b/>
                <w:bCs/>
                <w:color w:val="000000"/>
                <w:sz w:val="24"/>
                <w:szCs w:val="24"/>
              </w:rPr>
            </w:pPr>
            <w:r>
              <w:rPr>
                <w:rFonts w:hint="eastAsia"/>
                <w:b/>
                <w:bCs/>
                <w:color w:val="000000"/>
                <w:kern w:val="0"/>
                <w:sz w:val="24"/>
                <w:szCs w:val="24"/>
                <w:lang w:bidi="ar"/>
              </w:rPr>
              <w:t>“三公”经费支出合计</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b/>
                <w:bCs/>
                <w:color w:val="000000"/>
                <w:sz w:val="24"/>
                <w:szCs w:val="24"/>
              </w:rPr>
            </w:pPr>
            <w:r>
              <w:rPr>
                <w:rFonts w:hint="eastAsia"/>
                <w:b/>
                <w:bCs/>
                <w:color w:val="000000"/>
                <w:kern w:val="0"/>
                <w:sz w:val="24"/>
                <w:szCs w:val="24"/>
                <w:lang w:bidi="ar"/>
              </w:rPr>
              <w:t>416.71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b/>
                <w:bCs/>
                <w:color w:val="000000"/>
                <w:sz w:val="24"/>
                <w:szCs w:val="24"/>
              </w:rPr>
            </w:pPr>
            <w:r>
              <w:rPr>
                <w:rFonts w:hint="eastAsia"/>
                <w:b/>
                <w:bCs/>
                <w:color w:val="000000"/>
                <w:kern w:val="0"/>
                <w:sz w:val="24"/>
                <w:szCs w:val="24"/>
                <w:lang w:bidi="ar"/>
              </w:rPr>
              <w:t>260.72</w:t>
            </w:r>
          </w:p>
        </w:tc>
      </w:tr>
      <w:tr>
        <w:tblPrEx>
          <w:tblLayout w:type="fixed"/>
          <w:tblCellMar>
            <w:top w:w="0" w:type="dxa"/>
            <w:left w:w="0" w:type="dxa"/>
            <w:bottom w:w="0" w:type="dxa"/>
            <w:right w:w="0" w:type="dxa"/>
          </w:tblCellMar>
        </w:tblPrEx>
        <w:trPr>
          <w:trHeight w:val="270" w:hRule="atLeast"/>
        </w:trPr>
        <w:tc>
          <w:tcPr>
            <w:tcW w:w="34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 xml:space="preserve">  1．因公出国（境）费</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81.11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31.79</w:t>
            </w:r>
          </w:p>
        </w:tc>
      </w:tr>
      <w:tr>
        <w:tblPrEx>
          <w:tblLayout w:type="fixed"/>
          <w:tblCellMar>
            <w:top w:w="0" w:type="dxa"/>
            <w:left w:w="0" w:type="dxa"/>
            <w:bottom w:w="0" w:type="dxa"/>
            <w:right w:w="0" w:type="dxa"/>
          </w:tblCellMar>
        </w:tblPrEx>
        <w:trPr>
          <w:trHeight w:val="270" w:hRule="atLeast"/>
        </w:trPr>
        <w:tc>
          <w:tcPr>
            <w:tcW w:w="34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 xml:space="preserve">  2．公务用车购置及运行维护费</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317.940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225.32</w:t>
            </w:r>
          </w:p>
        </w:tc>
      </w:tr>
      <w:tr>
        <w:tblPrEx>
          <w:tblLayout w:type="fixed"/>
          <w:tblCellMar>
            <w:top w:w="0" w:type="dxa"/>
            <w:left w:w="0" w:type="dxa"/>
            <w:bottom w:w="0" w:type="dxa"/>
            <w:right w:w="0" w:type="dxa"/>
          </w:tblCellMar>
        </w:tblPrEx>
        <w:trPr>
          <w:trHeight w:val="270" w:hRule="atLeast"/>
        </w:trPr>
        <w:tc>
          <w:tcPr>
            <w:tcW w:w="34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 xml:space="preserve">   （1）公务用车购置费</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40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33.40</w:t>
            </w:r>
          </w:p>
        </w:tc>
      </w:tr>
      <w:tr>
        <w:tblPrEx>
          <w:tblLayout w:type="fixed"/>
          <w:tblCellMar>
            <w:top w:w="0" w:type="dxa"/>
            <w:left w:w="0" w:type="dxa"/>
            <w:bottom w:w="0" w:type="dxa"/>
            <w:right w:w="0" w:type="dxa"/>
          </w:tblCellMar>
        </w:tblPrEx>
        <w:trPr>
          <w:trHeight w:val="270" w:hRule="atLeast"/>
        </w:trPr>
        <w:tc>
          <w:tcPr>
            <w:tcW w:w="34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 xml:space="preserve">   （2）公务用车运行维护费</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277.94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1,91.92</w:t>
            </w:r>
          </w:p>
        </w:tc>
      </w:tr>
      <w:tr>
        <w:tblPrEx>
          <w:tblLayout w:type="fixed"/>
          <w:tblCellMar>
            <w:top w:w="0" w:type="dxa"/>
            <w:left w:w="0" w:type="dxa"/>
            <w:bottom w:w="0" w:type="dxa"/>
            <w:right w:w="0" w:type="dxa"/>
          </w:tblCellMar>
        </w:tblPrEx>
        <w:trPr>
          <w:trHeight w:val="270" w:hRule="atLeast"/>
        </w:trPr>
        <w:tc>
          <w:tcPr>
            <w:tcW w:w="34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color w:val="000000"/>
                <w:sz w:val="24"/>
                <w:szCs w:val="24"/>
              </w:rPr>
            </w:pPr>
            <w:r>
              <w:rPr>
                <w:rFonts w:hint="eastAsia"/>
                <w:color w:val="000000"/>
                <w:kern w:val="0"/>
                <w:sz w:val="24"/>
                <w:szCs w:val="24"/>
                <w:lang w:bidi="ar"/>
              </w:rPr>
              <w:t xml:space="preserve">  3．公务接待费</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17.66</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color w:val="000000"/>
                <w:sz w:val="24"/>
                <w:szCs w:val="24"/>
              </w:rPr>
            </w:pPr>
            <w:r>
              <w:rPr>
                <w:rFonts w:hint="eastAsia"/>
                <w:color w:val="000000"/>
                <w:kern w:val="0"/>
                <w:sz w:val="24"/>
                <w:szCs w:val="24"/>
                <w:lang w:bidi="ar"/>
              </w:rPr>
              <w:t>3.61</w:t>
            </w:r>
          </w:p>
        </w:tc>
      </w:tr>
    </w:tbl>
    <w:p>
      <w:pPr>
        <w:pStyle w:val="3"/>
      </w:pPr>
      <w:bookmarkStart w:id="16" w:name="_Toc32304"/>
      <w:r>
        <w:rPr>
          <w:rFonts w:hint="eastAsia"/>
        </w:rPr>
        <w:t>二、绩效自评情况</w:t>
      </w:r>
      <w:bookmarkEnd w:id="16"/>
    </w:p>
    <w:p>
      <w:pPr>
        <w:pStyle w:val="4"/>
        <w:ind w:firstLine="643"/>
      </w:pPr>
      <w:bookmarkStart w:id="17" w:name="_Toc23658"/>
      <w:r>
        <w:rPr>
          <w:rFonts w:hint="eastAsia"/>
        </w:rPr>
        <w:t>（一）自评结论</w:t>
      </w:r>
      <w:bookmarkEnd w:id="17"/>
    </w:p>
    <w:p>
      <w:r>
        <w:rPr>
          <w:rFonts w:hint="eastAsia"/>
        </w:rPr>
        <w:t>按照《广东省财政厅关于开展</w:t>
      </w:r>
      <w:r>
        <w:t>2020</w:t>
      </w:r>
      <w:r>
        <w:rPr>
          <w:rFonts w:hint="eastAsia"/>
        </w:rPr>
        <w:t>年省级财政资金绩效自评工作的通知》的</w:t>
      </w:r>
      <w:r>
        <w:t>要求，</w:t>
      </w:r>
      <w:r>
        <w:rPr>
          <w:rFonts w:hint="eastAsia"/>
        </w:rPr>
        <w:t>我局在组织本级和</w:t>
      </w:r>
      <w:r>
        <w:t>下属单位进行自评</w:t>
      </w:r>
      <w:r>
        <w:rPr>
          <w:rFonts w:hint="eastAsia"/>
        </w:rPr>
        <w:t>的</w:t>
      </w:r>
      <w:r>
        <w:t>基础上，</w:t>
      </w:r>
      <w:r>
        <w:rPr>
          <w:rFonts w:hint="eastAsia"/>
        </w:rPr>
        <w:t>认真分析</w:t>
      </w:r>
      <w:r>
        <w:t>、汇总</w:t>
      </w:r>
      <w:r>
        <w:rPr>
          <w:rFonts w:hint="eastAsia"/>
        </w:rPr>
        <w:t>自评</w:t>
      </w:r>
      <w:r>
        <w:t>资料，完成了我局的</w:t>
      </w:r>
      <w:r>
        <w:rPr>
          <w:rFonts w:hint="eastAsia"/>
        </w:rPr>
        <w:t>《整体绩效自评报告》</w:t>
      </w:r>
      <w:r>
        <w:t>。</w:t>
      </w:r>
    </w:p>
    <w:p>
      <w:r>
        <w:rPr>
          <w:rFonts w:hint="eastAsia"/>
        </w:rPr>
        <w:t>2019年度，我局圆满完成了省委</w:t>
      </w:r>
      <w:ins w:id="431" w:author="likun" w:date="2020-07-16T12:48:30Z">
        <w:r>
          <w:rPr>
            <w:rFonts w:hint="eastAsia"/>
            <w:lang w:val="en-US" w:eastAsia="zh-CN"/>
          </w:rPr>
          <w:t>省</w:t>
        </w:r>
      </w:ins>
      <w:ins w:id="432" w:author="likun" w:date="2020-07-16T12:48:32Z">
        <w:r>
          <w:rPr>
            <w:rFonts w:hint="eastAsia"/>
            <w:lang w:val="en-US" w:eastAsia="zh-CN"/>
          </w:rPr>
          <w:t>政府和</w:t>
        </w:r>
      </w:ins>
      <w:ins w:id="433" w:author="likun" w:date="2020-07-16T12:48:33Z">
        <w:r>
          <w:rPr>
            <w:rFonts w:hint="eastAsia"/>
            <w:lang w:val="en-US" w:eastAsia="zh-CN"/>
          </w:rPr>
          <w:t>国家体</w:t>
        </w:r>
      </w:ins>
      <w:ins w:id="434" w:author="likun" w:date="2020-07-16T12:48:35Z">
        <w:r>
          <w:rPr>
            <w:rFonts w:hint="eastAsia"/>
            <w:lang w:val="en-US" w:eastAsia="zh-CN"/>
          </w:rPr>
          <w:t>育</w:t>
        </w:r>
      </w:ins>
      <w:ins w:id="435" w:author="likun" w:date="2020-07-16T12:48:36Z">
        <w:r>
          <w:rPr>
            <w:rFonts w:hint="eastAsia"/>
            <w:lang w:val="en-US" w:eastAsia="zh-CN"/>
          </w:rPr>
          <w:t>总局</w:t>
        </w:r>
      </w:ins>
      <w:del w:id="436" w:author="likun" w:date="2020-07-16T12:48:27Z">
        <w:r>
          <w:rPr>
            <w:rFonts w:hint="eastAsia"/>
          </w:rPr>
          <w:delText>、省政府、</w:delText>
        </w:r>
      </w:del>
      <w:del w:id="437" w:author="likun" w:date="2020-07-16T12:48:25Z">
        <w:r>
          <w:rPr>
            <w:rFonts w:hint="eastAsia"/>
          </w:rPr>
          <w:delText>省人大、中央相关部门</w:delText>
        </w:r>
      </w:del>
      <w:r>
        <w:rPr>
          <w:rFonts w:hint="eastAsia"/>
        </w:rPr>
        <w:t>交办</w:t>
      </w:r>
      <w:del w:id="438" w:author="likun" w:date="2020-07-16T12:48:38Z">
        <w:r>
          <w:rPr>
            <w:rFonts w:hint="eastAsia"/>
          </w:rPr>
          <w:delText>或下达</w:delText>
        </w:r>
      </w:del>
      <w:r>
        <w:rPr>
          <w:rFonts w:hint="eastAsia"/>
        </w:rPr>
        <w:t>的</w:t>
      </w:r>
      <w:del w:id="439" w:author="likun" w:date="2020-07-16T12:48:16Z">
        <w:r>
          <w:rPr>
            <w:rFonts w:hint="eastAsia"/>
          </w:rPr>
          <w:delText>十项</w:delText>
        </w:r>
      </w:del>
      <w:r>
        <w:rPr>
          <w:rFonts w:hint="eastAsia"/>
        </w:rPr>
        <w:t>重点工作任务，完成率100%。</w:t>
      </w:r>
      <w:del w:id="440" w:author="likun" w:date="2020-07-18T20:55:30Z">
        <w:r>
          <w:rPr/>
          <w:delText>我局</w:delText>
        </w:r>
      </w:del>
      <w:del w:id="441" w:author="likun" w:date="2020-07-18T20:55:29Z">
        <w:r>
          <w:rPr>
            <w:rFonts w:hint="eastAsia"/>
          </w:rPr>
          <w:delText>按照广东2020年迈入现代化建设新征程的战略部署，</w:delText>
        </w:r>
      </w:del>
      <w:r>
        <w:t>年初设定</w:t>
      </w:r>
      <w:ins w:id="442" w:author="钟子英" w:date="2020-07-21T11:13:48Z">
        <w:r>
          <w:rPr>
            <w:rFonts w:hint="eastAsia"/>
            <w:lang w:eastAsia="zh-CN"/>
          </w:rPr>
          <w:t>的</w:t>
        </w:r>
      </w:ins>
      <w:del w:id="443" w:author="钟子英" w:date="2020-07-21T11:13:47Z">
        <w:r>
          <w:rPr>
            <w:rFonts w:hint="eastAsia"/>
          </w:rPr>
          <w:delText>了</w:delText>
        </w:r>
      </w:del>
      <w:r>
        <w:rPr>
          <w:rFonts w:hint="eastAsia"/>
        </w:rPr>
        <w:t>五项</w:t>
      </w:r>
      <w:r>
        <w:t>绩效目标</w:t>
      </w:r>
      <w:del w:id="444" w:author="钟子英" w:date="2020-07-21T11:13:54Z">
        <w:r>
          <w:rPr>
            <w:rFonts w:hint="eastAsia"/>
          </w:rPr>
          <w:delText>。除推进全民健身国家战略这一绩效目标未能全面完成以外，其余四项绩效目标</w:delText>
        </w:r>
      </w:del>
      <w:r>
        <w:rPr>
          <w:rFonts w:hint="eastAsia"/>
        </w:rPr>
        <w:t>均已完成。</w:t>
      </w:r>
    </w:p>
    <w:p>
      <w:r>
        <w:rPr>
          <w:rFonts w:hint="eastAsia"/>
        </w:rPr>
        <w:t>通过对</w:t>
      </w:r>
      <w:r>
        <w:t>部门整体支出</w:t>
      </w:r>
      <w:r>
        <w:rPr>
          <w:rFonts w:hint="eastAsia"/>
        </w:rPr>
        <w:t>绩效指标</w:t>
      </w:r>
      <w:r>
        <w:t>进行系统分析，预算编制情况总分23分</w:t>
      </w:r>
      <w:r>
        <w:rPr>
          <w:rFonts w:hint="eastAsia"/>
        </w:rPr>
        <w:t>、</w:t>
      </w:r>
      <w:r>
        <w:t>自评得分22分，预算执行情况总分43分</w:t>
      </w:r>
      <w:r>
        <w:rPr>
          <w:rFonts w:hint="eastAsia"/>
        </w:rPr>
        <w:t>、</w:t>
      </w:r>
      <w:r>
        <w:t>自评得分</w:t>
      </w:r>
      <w:r>
        <w:rPr>
          <w:rFonts w:hint="eastAsia"/>
        </w:rPr>
        <w:t>41.77</w:t>
      </w:r>
      <w:r>
        <w:t>分，预算使用效益总分34分</w:t>
      </w:r>
      <w:r>
        <w:rPr>
          <w:rFonts w:hint="eastAsia"/>
        </w:rPr>
        <w:t>、</w:t>
      </w:r>
      <w:r>
        <w:t>自评得分3</w:t>
      </w:r>
      <w:del w:id="445" w:author="钟子英" w:date="2020-07-21T11:19:58Z">
        <w:r>
          <w:rPr>
            <w:rFonts w:hint="default"/>
            <w:lang w:val="en-US"/>
          </w:rPr>
          <w:delText>0</w:delText>
        </w:r>
      </w:del>
      <w:ins w:id="446" w:author="钟子英" w:date="2020-07-21T11:19:58Z">
        <w:r>
          <w:rPr>
            <w:rFonts w:hint="eastAsia"/>
            <w:lang w:val="en-US" w:eastAsia="zh-CN"/>
          </w:rPr>
          <w:t>1</w:t>
        </w:r>
      </w:ins>
      <w:r>
        <w:rPr>
          <w:rFonts w:hint="eastAsia"/>
        </w:rPr>
        <w:t>分，</w:t>
      </w:r>
      <w:r>
        <w:t>共计</w:t>
      </w:r>
      <w:r>
        <w:rPr>
          <w:rFonts w:hint="eastAsia"/>
        </w:rPr>
        <w:t>自评得分</w:t>
      </w:r>
      <w:r>
        <w:t>9</w:t>
      </w:r>
      <w:ins w:id="447" w:author="钟子英" w:date="2020-07-21T11:19:50Z">
        <w:r>
          <w:rPr>
            <w:rFonts w:hint="eastAsia"/>
            <w:lang w:val="en-US" w:eastAsia="zh-CN"/>
          </w:rPr>
          <w:t>4</w:t>
        </w:r>
      </w:ins>
      <w:del w:id="448" w:author="钟子英" w:date="2020-07-21T11:19:49Z">
        <w:r>
          <w:rPr/>
          <w:delText>3</w:delText>
        </w:r>
      </w:del>
      <w:r>
        <w:t>.</w:t>
      </w:r>
      <w:r>
        <w:rPr>
          <w:rFonts w:hint="eastAsia"/>
        </w:rPr>
        <w:t>77分（见</w:t>
      </w:r>
      <w:r>
        <w:t>表</w:t>
      </w:r>
      <w:r>
        <w:rPr>
          <w:rFonts w:hint="eastAsia"/>
        </w:rPr>
        <w:t>2</w:t>
      </w:r>
      <w:r>
        <w:t>-1</w:t>
      </w:r>
      <w:r>
        <w:rPr>
          <w:rFonts w:hint="eastAsia"/>
        </w:rPr>
        <w:t>）</w:t>
      </w:r>
      <w:r>
        <w:t>，考虑加减分项，</w:t>
      </w:r>
      <w:r>
        <w:rPr>
          <w:rFonts w:hint="eastAsia"/>
        </w:rPr>
        <w:t>我局自评</w:t>
      </w:r>
      <w:r>
        <w:t>总得分</w:t>
      </w:r>
      <w:r>
        <w:rPr>
          <w:rFonts w:hint="eastAsia"/>
        </w:rPr>
        <w:t>9</w:t>
      </w:r>
      <w:ins w:id="449" w:author="钟子英" w:date="2020-07-21T11:19:48Z">
        <w:r>
          <w:rPr>
            <w:rFonts w:hint="eastAsia"/>
            <w:lang w:val="en-US" w:eastAsia="zh-CN"/>
          </w:rPr>
          <w:t>5</w:t>
        </w:r>
      </w:ins>
      <w:del w:id="450" w:author="钟子英" w:date="2020-07-21T11:19:47Z">
        <w:r>
          <w:rPr/>
          <w:delText>4</w:delText>
        </w:r>
      </w:del>
      <w:r>
        <w:t>.</w:t>
      </w:r>
      <w:r>
        <w:rPr>
          <w:rFonts w:hint="eastAsia"/>
        </w:rPr>
        <w:t>77分</w:t>
      </w:r>
      <w:r>
        <w:t>，</w:t>
      </w:r>
      <w:r>
        <w:rPr>
          <w:rFonts w:hint="eastAsia"/>
        </w:rPr>
        <w:t>绩效等级为：优。</w:t>
      </w:r>
    </w:p>
    <w:p>
      <w:pPr>
        <w:widowControl/>
        <w:ind w:firstLine="0" w:firstLineChars="0"/>
        <w:jc w:val="center"/>
        <w:rPr>
          <w:rFonts w:ascii="黑体" w:hAnsi="黑体" w:eastAsia="黑体"/>
          <w:color w:val="FF0000"/>
          <w:sz w:val="28"/>
          <w:szCs w:val="28"/>
        </w:rPr>
      </w:pPr>
      <w:r>
        <w:rPr>
          <w:rFonts w:hint="eastAsia" w:ascii="黑体" w:hAnsi="黑体" w:eastAsia="黑体"/>
          <w:sz w:val="28"/>
          <w:szCs w:val="28"/>
        </w:rPr>
        <w:t>表</w:t>
      </w:r>
      <w:r>
        <w:rPr>
          <w:rFonts w:ascii="黑体" w:hAnsi="黑体" w:eastAsia="黑体"/>
          <w:sz w:val="28"/>
          <w:szCs w:val="28"/>
        </w:rPr>
        <w:t>2</w:t>
      </w:r>
      <w:r>
        <w:rPr>
          <w:rFonts w:hint="eastAsia" w:ascii="黑体" w:hAnsi="黑体" w:eastAsia="黑体"/>
          <w:sz w:val="28"/>
          <w:szCs w:val="28"/>
        </w:rPr>
        <w:t>-1 自评情况总表</w:t>
      </w:r>
    </w:p>
    <w:tbl>
      <w:tblPr>
        <w:tblStyle w:val="16"/>
        <w:tblW w:w="8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1"/>
        <w:gridCol w:w="1605"/>
        <w:gridCol w:w="1787"/>
        <w:gridCol w:w="1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301" w:type="dxa"/>
            <w:shd w:val="clear" w:color="auto" w:fill="B8CCE4" w:themeFill="accent1" w:themeFillTint="66"/>
            <w:vAlign w:val="center"/>
          </w:tcPr>
          <w:p>
            <w:pPr>
              <w:widowControl/>
              <w:ind w:firstLine="0" w:firstLineChars="0"/>
              <w:jc w:val="center"/>
              <w:rPr>
                <w:b/>
                <w:bCs/>
                <w:sz w:val="24"/>
                <w:szCs w:val="24"/>
              </w:rPr>
            </w:pPr>
            <w:r>
              <w:rPr>
                <w:rFonts w:hint="eastAsia"/>
                <w:b/>
                <w:bCs/>
                <w:sz w:val="24"/>
                <w:szCs w:val="24"/>
              </w:rPr>
              <w:t>自评指标</w:t>
            </w:r>
          </w:p>
        </w:tc>
        <w:tc>
          <w:tcPr>
            <w:tcW w:w="1605" w:type="dxa"/>
            <w:shd w:val="clear" w:color="auto" w:fill="B8CCE4" w:themeFill="accent1" w:themeFillTint="66"/>
            <w:vAlign w:val="center"/>
          </w:tcPr>
          <w:p>
            <w:pPr>
              <w:widowControl/>
              <w:ind w:firstLine="0" w:firstLineChars="0"/>
              <w:jc w:val="center"/>
              <w:rPr>
                <w:b/>
                <w:bCs/>
                <w:sz w:val="24"/>
                <w:szCs w:val="24"/>
              </w:rPr>
            </w:pPr>
            <w:r>
              <w:rPr>
                <w:rFonts w:hint="eastAsia"/>
                <w:b/>
                <w:bCs/>
                <w:sz w:val="24"/>
                <w:szCs w:val="24"/>
              </w:rPr>
              <w:t>分值</w:t>
            </w:r>
          </w:p>
        </w:tc>
        <w:tc>
          <w:tcPr>
            <w:tcW w:w="1787" w:type="dxa"/>
            <w:shd w:val="clear" w:color="auto" w:fill="B8CCE4" w:themeFill="accent1" w:themeFillTint="66"/>
            <w:vAlign w:val="center"/>
          </w:tcPr>
          <w:p>
            <w:pPr>
              <w:widowControl/>
              <w:ind w:firstLine="0" w:firstLineChars="0"/>
              <w:jc w:val="center"/>
              <w:rPr>
                <w:b/>
                <w:bCs/>
                <w:sz w:val="24"/>
                <w:szCs w:val="24"/>
              </w:rPr>
            </w:pPr>
            <w:r>
              <w:rPr>
                <w:rFonts w:hint="eastAsia"/>
                <w:b/>
                <w:bCs/>
                <w:sz w:val="24"/>
                <w:szCs w:val="24"/>
              </w:rPr>
              <w:t>自评得分</w:t>
            </w:r>
          </w:p>
        </w:tc>
        <w:tc>
          <w:tcPr>
            <w:tcW w:w="1613" w:type="dxa"/>
            <w:shd w:val="clear" w:color="auto" w:fill="B8CCE4" w:themeFill="accent1" w:themeFillTint="66"/>
            <w:vAlign w:val="center"/>
          </w:tcPr>
          <w:p>
            <w:pPr>
              <w:widowControl/>
              <w:ind w:firstLine="0" w:firstLineChars="0"/>
              <w:jc w:val="center"/>
              <w:rPr>
                <w:b/>
                <w:bCs/>
                <w:sz w:val="24"/>
                <w:szCs w:val="24"/>
              </w:rPr>
            </w:pPr>
            <w:r>
              <w:rPr>
                <w:rFonts w:hint="eastAsia"/>
                <w:b/>
                <w:bCs/>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301" w:type="dxa"/>
            <w:vAlign w:val="center"/>
          </w:tcPr>
          <w:p>
            <w:pPr>
              <w:widowControl/>
              <w:ind w:firstLine="0" w:firstLineChars="0"/>
              <w:jc w:val="center"/>
              <w:rPr>
                <w:b/>
                <w:sz w:val="24"/>
                <w:szCs w:val="24"/>
              </w:rPr>
            </w:pPr>
            <w:r>
              <w:rPr>
                <w:rFonts w:hint="eastAsia"/>
                <w:b/>
                <w:sz w:val="24"/>
                <w:szCs w:val="24"/>
              </w:rPr>
              <w:t>自评总得分</w:t>
            </w:r>
          </w:p>
        </w:tc>
        <w:tc>
          <w:tcPr>
            <w:tcW w:w="1605" w:type="dxa"/>
            <w:vAlign w:val="center"/>
          </w:tcPr>
          <w:p>
            <w:pPr>
              <w:widowControl/>
              <w:ind w:firstLine="0" w:firstLineChars="0"/>
              <w:jc w:val="center"/>
              <w:rPr>
                <w:b/>
                <w:sz w:val="24"/>
                <w:szCs w:val="24"/>
              </w:rPr>
            </w:pPr>
            <w:r>
              <w:rPr>
                <w:rFonts w:hint="eastAsia"/>
                <w:b/>
                <w:sz w:val="24"/>
                <w:szCs w:val="24"/>
              </w:rPr>
              <w:t>100</w:t>
            </w:r>
          </w:p>
        </w:tc>
        <w:tc>
          <w:tcPr>
            <w:tcW w:w="1787" w:type="dxa"/>
            <w:vAlign w:val="center"/>
          </w:tcPr>
          <w:p>
            <w:pPr>
              <w:ind w:firstLine="0" w:firstLineChars="0"/>
              <w:jc w:val="center"/>
              <w:rPr>
                <w:sz w:val="24"/>
                <w:szCs w:val="24"/>
              </w:rPr>
            </w:pPr>
            <w:r>
              <w:rPr>
                <w:rFonts w:hint="eastAsia"/>
                <w:b/>
                <w:sz w:val="24"/>
                <w:szCs w:val="24"/>
              </w:rPr>
              <w:t>93.77</w:t>
            </w:r>
          </w:p>
        </w:tc>
        <w:tc>
          <w:tcPr>
            <w:tcW w:w="1613" w:type="dxa"/>
            <w:vAlign w:val="center"/>
          </w:tcPr>
          <w:p>
            <w:pPr>
              <w:ind w:firstLine="0" w:firstLineChars="0"/>
              <w:jc w:val="center"/>
              <w:rPr>
                <w:sz w:val="24"/>
                <w:szCs w:val="24"/>
              </w:rPr>
            </w:pPr>
            <w:r>
              <w:rPr>
                <w:rFonts w:hint="eastAsia"/>
                <w:b/>
                <w:sz w:val="24"/>
                <w:szCs w:val="24"/>
              </w:rPr>
              <w:t>93.77%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301" w:type="dxa"/>
            <w:vAlign w:val="center"/>
          </w:tcPr>
          <w:p>
            <w:pPr>
              <w:widowControl/>
              <w:ind w:firstLine="0" w:firstLineChars="0"/>
              <w:jc w:val="center"/>
              <w:rPr>
                <w:sz w:val="24"/>
                <w:szCs w:val="24"/>
              </w:rPr>
            </w:pPr>
            <w:r>
              <w:rPr>
                <w:rFonts w:hint="eastAsia"/>
                <w:sz w:val="24"/>
                <w:szCs w:val="24"/>
              </w:rPr>
              <w:t>预算编制情况</w:t>
            </w:r>
          </w:p>
        </w:tc>
        <w:tc>
          <w:tcPr>
            <w:tcW w:w="1605" w:type="dxa"/>
            <w:vAlign w:val="center"/>
          </w:tcPr>
          <w:p>
            <w:pPr>
              <w:widowControl/>
              <w:ind w:firstLine="0" w:firstLineChars="0"/>
              <w:jc w:val="center"/>
              <w:textAlignment w:val="center"/>
              <w:rPr>
                <w:sz w:val="24"/>
                <w:szCs w:val="24"/>
              </w:rPr>
            </w:pPr>
            <w:r>
              <w:rPr>
                <w:rFonts w:hint="eastAsia"/>
                <w:color w:val="000000"/>
                <w:kern w:val="0"/>
                <w:sz w:val="22"/>
                <w:szCs w:val="22"/>
                <w:lang w:bidi="ar"/>
              </w:rPr>
              <w:t>23</w:t>
            </w:r>
          </w:p>
        </w:tc>
        <w:tc>
          <w:tcPr>
            <w:tcW w:w="1787" w:type="dxa"/>
            <w:vAlign w:val="center"/>
          </w:tcPr>
          <w:p>
            <w:pPr>
              <w:widowControl/>
              <w:ind w:firstLine="0" w:firstLineChars="0"/>
              <w:jc w:val="center"/>
              <w:textAlignment w:val="center"/>
              <w:rPr>
                <w:sz w:val="24"/>
                <w:szCs w:val="24"/>
              </w:rPr>
            </w:pPr>
            <w:r>
              <w:rPr>
                <w:rFonts w:hint="eastAsia"/>
                <w:color w:val="000000"/>
                <w:kern w:val="0"/>
                <w:sz w:val="22"/>
                <w:szCs w:val="22"/>
                <w:lang w:bidi="ar"/>
              </w:rPr>
              <w:t>22</w:t>
            </w:r>
          </w:p>
        </w:tc>
        <w:tc>
          <w:tcPr>
            <w:tcW w:w="1613" w:type="dxa"/>
            <w:vAlign w:val="center"/>
          </w:tcPr>
          <w:p>
            <w:pPr>
              <w:widowControl/>
              <w:ind w:firstLine="0" w:firstLineChars="0"/>
              <w:jc w:val="center"/>
              <w:rPr>
                <w:sz w:val="24"/>
                <w:szCs w:val="24"/>
              </w:rPr>
            </w:pPr>
            <w:r>
              <w:rPr>
                <w:rFonts w:hint="eastAsia"/>
                <w:sz w:val="24"/>
                <w:szCs w:val="24"/>
              </w:rPr>
              <w:t>95.65%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301" w:type="dxa"/>
            <w:vAlign w:val="center"/>
          </w:tcPr>
          <w:p>
            <w:pPr>
              <w:widowControl/>
              <w:ind w:firstLine="0" w:firstLineChars="0"/>
              <w:jc w:val="center"/>
              <w:rPr>
                <w:sz w:val="24"/>
                <w:szCs w:val="24"/>
              </w:rPr>
            </w:pPr>
            <w:r>
              <w:rPr>
                <w:rFonts w:hint="eastAsia"/>
                <w:sz w:val="24"/>
                <w:szCs w:val="24"/>
              </w:rPr>
              <w:t>预算执行情况</w:t>
            </w:r>
          </w:p>
        </w:tc>
        <w:tc>
          <w:tcPr>
            <w:tcW w:w="1605" w:type="dxa"/>
            <w:vAlign w:val="center"/>
          </w:tcPr>
          <w:p>
            <w:pPr>
              <w:widowControl/>
              <w:ind w:firstLine="0" w:firstLineChars="0"/>
              <w:jc w:val="center"/>
              <w:textAlignment w:val="center"/>
              <w:rPr>
                <w:sz w:val="24"/>
                <w:szCs w:val="24"/>
              </w:rPr>
            </w:pPr>
            <w:r>
              <w:rPr>
                <w:rFonts w:hint="eastAsia"/>
                <w:color w:val="000000"/>
                <w:kern w:val="0"/>
                <w:sz w:val="22"/>
                <w:szCs w:val="22"/>
                <w:lang w:bidi="ar"/>
              </w:rPr>
              <w:t>43</w:t>
            </w:r>
          </w:p>
        </w:tc>
        <w:tc>
          <w:tcPr>
            <w:tcW w:w="1787" w:type="dxa"/>
            <w:vAlign w:val="center"/>
          </w:tcPr>
          <w:p>
            <w:pPr>
              <w:widowControl/>
              <w:ind w:firstLine="0" w:firstLineChars="0"/>
              <w:jc w:val="center"/>
              <w:textAlignment w:val="center"/>
              <w:rPr>
                <w:sz w:val="24"/>
                <w:szCs w:val="24"/>
              </w:rPr>
            </w:pPr>
            <w:r>
              <w:rPr>
                <w:rFonts w:hint="eastAsia"/>
                <w:color w:val="000000"/>
                <w:kern w:val="0"/>
                <w:sz w:val="22"/>
                <w:szCs w:val="22"/>
                <w:lang w:bidi="ar"/>
              </w:rPr>
              <w:t>41.77</w:t>
            </w:r>
          </w:p>
        </w:tc>
        <w:tc>
          <w:tcPr>
            <w:tcW w:w="1613" w:type="dxa"/>
            <w:vAlign w:val="center"/>
          </w:tcPr>
          <w:p>
            <w:pPr>
              <w:widowControl/>
              <w:ind w:firstLine="0" w:firstLineChars="0"/>
              <w:jc w:val="center"/>
              <w:rPr>
                <w:sz w:val="24"/>
                <w:szCs w:val="24"/>
              </w:rPr>
            </w:pPr>
            <w:r>
              <w:rPr>
                <w:rFonts w:hint="eastAsia"/>
                <w:sz w:val="24"/>
                <w:szCs w:val="24"/>
              </w:rPr>
              <w:t>97.14%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301" w:type="dxa"/>
            <w:vAlign w:val="center"/>
          </w:tcPr>
          <w:p>
            <w:pPr>
              <w:widowControl/>
              <w:ind w:firstLine="0" w:firstLineChars="0"/>
              <w:jc w:val="center"/>
              <w:rPr>
                <w:sz w:val="24"/>
                <w:szCs w:val="24"/>
              </w:rPr>
            </w:pPr>
            <w:r>
              <w:rPr>
                <w:rFonts w:hint="eastAsia"/>
                <w:sz w:val="24"/>
                <w:szCs w:val="24"/>
              </w:rPr>
              <w:t>预算使用效益</w:t>
            </w:r>
          </w:p>
        </w:tc>
        <w:tc>
          <w:tcPr>
            <w:tcW w:w="1605" w:type="dxa"/>
            <w:vAlign w:val="center"/>
          </w:tcPr>
          <w:p>
            <w:pPr>
              <w:widowControl/>
              <w:ind w:firstLine="0" w:firstLineChars="0"/>
              <w:jc w:val="center"/>
              <w:textAlignment w:val="center"/>
              <w:rPr>
                <w:sz w:val="24"/>
                <w:szCs w:val="24"/>
              </w:rPr>
            </w:pPr>
            <w:r>
              <w:rPr>
                <w:rFonts w:hint="eastAsia"/>
                <w:color w:val="000000"/>
                <w:kern w:val="0"/>
                <w:sz w:val="22"/>
                <w:szCs w:val="22"/>
                <w:lang w:bidi="ar"/>
              </w:rPr>
              <w:t>34</w:t>
            </w:r>
          </w:p>
        </w:tc>
        <w:tc>
          <w:tcPr>
            <w:tcW w:w="1787" w:type="dxa"/>
            <w:vAlign w:val="center"/>
          </w:tcPr>
          <w:p>
            <w:pPr>
              <w:widowControl/>
              <w:ind w:firstLine="0" w:firstLineChars="0"/>
              <w:jc w:val="center"/>
              <w:textAlignment w:val="center"/>
              <w:rPr>
                <w:rFonts w:hint="eastAsia" w:eastAsia="仿宋_GB2312"/>
                <w:sz w:val="24"/>
                <w:szCs w:val="24"/>
                <w:lang w:eastAsia="zh-CN"/>
              </w:rPr>
            </w:pPr>
            <w:r>
              <w:rPr>
                <w:rFonts w:hint="eastAsia"/>
                <w:color w:val="000000"/>
                <w:kern w:val="0"/>
                <w:sz w:val="22"/>
                <w:szCs w:val="22"/>
                <w:lang w:bidi="ar"/>
              </w:rPr>
              <w:t>3</w:t>
            </w:r>
            <w:del w:id="451" w:author="钟子英" w:date="2020-07-21T11:19:27Z">
              <w:r>
                <w:rPr>
                  <w:rFonts w:hint="default"/>
                  <w:color w:val="000000"/>
                  <w:kern w:val="0"/>
                  <w:sz w:val="22"/>
                  <w:szCs w:val="22"/>
                  <w:lang w:val="en-US" w:bidi="ar"/>
                </w:rPr>
                <w:delText>0</w:delText>
              </w:r>
            </w:del>
            <w:ins w:id="452" w:author="钟子英" w:date="2020-07-21T11:19:27Z">
              <w:r>
                <w:rPr>
                  <w:rFonts w:hint="eastAsia"/>
                  <w:color w:val="000000"/>
                  <w:kern w:val="0"/>
                  <w:sz w:val="22"/>
                  <w:szCs w:val="22"/>
                  <w:lang w:val="en-US" w:eastAsia="zh-CN" w:bidi="ar"/>
                </w:rPr>
                <w:t>1</w:t>
              </w:r>
            </w:ins>
          </w:p>
        </w:tc>
        <w:tc>
          <w:tcPr>
            <w:tcW w:w="1613" w:type="dxa"/>
            <w:vAlign w:val="center"/>
          </w:tcPr>
          <w:p>
            <w:pPr>
              <w:widowControl/>
              <w:ind w:firstLine="0" w:firstLineChars="0"/>
              <w:jc w:val="center"/>
              <w:rPr>
                <w:sz w:val="24"/>
                <w:szCs w:val="24"/>
              </w:rPr>
            </w:pPr>
            <w:ins w:id="453" w:author="钟子英" w:date="2020-07-21T11:19:42Z">
              <w:r>
                <w:rPr>
                  <w:rFonts w:hint="eastAsia"/>
                  <w:sz w:val="24"/>
                  <w:szCs w:val="24"/>
                  <w:lang w:val="en-US" w:eastAsia="zh-CN"/>
                </w:rPr>
                <w:t>9</w:t>
              </w:r>
            </w:ins>
            <w:ins w:id="454" w:author="钟子英" w:date="2020-07-21T11:19:43Z">
              <w:r>
                <w:rPr>
                  <w:rFonts w:hint="eastAsia"/>
                  <w:sz w:val="24"/>
                  <w:szCs w:val="24"/>
                  <w:lang w:val="en-US" w:eastAsia="zh-CN"/>
                </w:rPr>
                <w:t>1.1</w:t>
              </w:r>
            </w:ins>
            <w:ins w:id="455" w:author="钟子英" w:date="2020-07-21T11:19:44Z">
              <w:r>
                <w:rPr>
                  <w:rFonts w:hint="eastAsia"/>
                  <w:sz w:val="24"/>
                  <w:szCs w:val="24"/>
                  <w:lang w:val="en-US" w:eastAsia="zh-CN"/>
                </w:rPr>
                <w:t>8</w:t>
              </w:r>
            </w:ins>
            <w:del w:id="456" w:author="钟子英" w:date="2020-07-21T11:19:42Z">
              <w:r>
                <w:rPr>
                  <w:rFonts w:hint="eastAsia"/>
                  <w:sz w:val="24"/>
                  <w:szCs w:val="24"/>
                </w:rPr>
                <w:delText>8</w:delText>
              </w:r>
            </w:del>
            <w:del w:id="457" w:author="钟子英" w:date="2020-07-21T11:19:41Z">
              <w:r>
                <w:rPr>
                  <w:rFonts w:hint="eastAsia"/>
                  <w:sz w:val="24"/>
                  <w:szCs w:val="24"/>
                </w:rPr>
                <w:delText>8.24</w:delText>
              </w:r>
            </w:del>
            <w:r>
              <w:rPr>
                <w:rFonts w:hint="eastAsia"/>
                <w:sz w:val="24"/>
                <w:szCs w:val="24"/>
              </w:rPr>
              <w:t>%</w:t>
            </w:r>
          </w:p>
        </w:tc>
      </w:tr>
    </w:tbl>
    <w:p>
      <w:pPr>
        <w:widowControl/>
        <w:ind w:firstLine="720" w:firstLineChars="300"/>
        <w:rPr>
          <w:rFonts w:ascii="仿宋" w:hAnsi="仿宋" w:eastAsia="仿宋"/>
          <w:sz w:val="24"/>
          <w:szCs w:val="24"/>
        </w:rPr>
      </w:pPr>
      <w:r>
        <w:rPr>
          <w:rFonts w:hint="eastAsia" w:ascii="仿宋" w:hAnsi="仿宋" w:eastAsia="仿宋"/>
          <w:sz w:val="24"/>
          <w:szCs w:val="24"/>
        </w:rPr>
        <w:t>注</w:t>
      </w:r>
      <w:r>
        <w:rPr>
          <w:rFonts w:ascii="仿宋" w:hAnsi="仿宋" w:eastAsia="仿宋"/>
          <w:sz w:val="24"/>
          <w:szCs w:val="24"/>
        </w:rPr>
        <w:t>：</w:t>
      </w:r>
      <w:r>
        <w:rPr>
          <w:rFonts w:hint="eastAsia" w:ascii="仿宋" w:hAnsi="仿宋" w:eastAsia="仿宋"/>
          <w:sz w:val="24"/>
          <w:szCs w:val="24"/>
        </w:rPr>
        <w:t>该</w:t>
      </w:r>
      <w:r>
        <w:rPr>
          <w:rFonts w:ascii="仿宋" w:hAnsi="仿宋" w:eastAsia="仿宋"/>
          <w:sz w:val="24"/>
          <w:szCs w:val="24"/>
        </w:rPr>
        <w:t>统计未含</w:t>
      </w:r>
      <w:r>
        <w:rPr>
          <w:rFonts w:hint="eastAsia" w:ascii="仿宋" w:hAnsi="仿宋" w:eastAsia="仿宋"/>
          <w:sz w:val="24"/>
          <w:szCs w:val="24"/>
        </w:rPr>
        <w:t>加减分</w:t>
      </w:r>
      <w:r>
        <w:rPr>
          <w:rFonts w:ascii="仿宋" w:hAnsi="仿宋" w:eastAsia="仿宋"/>
          <w:sz w:val="24"/>
          <w:szCs w:val="24"/>
        </w:rPr>
        <w:t>项的得分。</w:t>
      </w:r>
      <w:bookmarkStart w:id="18" w:name="_Toc40970042"/>
      <w:bookmarkEnd w:id="18"/>
      <w:bookmarkStart w:id="19" w:name="_Toc40954340"/>
      <w:bookmarkEnd w:id="19"/>
    </w:p>
    <w:p>
      <w:pPr>
        <w:pStyle w:val="4"/>
        <w:ind w:firstLine="643"/>
      </w:pPr>
      <w:bookmarkStart w:id="20" w:name="_Toc18396"/>
      <w:r>
        <w:rPr>
          <w:rFonts w:hint="eastAsia"/>
        </w:rPr>
        <w:t>（二）部门整体支出绩效指标分析</w:t>
      </w:r>
      <w:bookmarkEnd w:id="20"/>
    </w:p>
    <w:p>
      <w:r>
        <w:rPr>
          <w:rFonts w:hint="eastAsia"/>
        </w:rPr>
        <w:t>对照</w:t>
      </w:r>
      <w:r>
        <w:t>自评</w:t>
      </w:r>
      <w:r>
        <w:rPr>
          <w:rFonts w:hint="eastAsia"/>
        </w:rPr>
        <w:t>文件</w:t>
      </w:r>
      <w:r>
        <w:t>要求，</w:t>
      </w:r>
      <w:r>
        <w:rPr>
          <w:rFonts w:hint="eastAsia"/>
        </w:rPr>
        <w:t>我局在全面分析</w:t>
      </w:r>
      <w:r>
        <w:t>各项指标的基础上，</w:t>
      </w:r>
      <w:r>
        <w:rPr>
          <w:rFonts w:hint="eastAsia"/>
        </w:rPr>
        <w:t>预算</w:t>
      </w:r>
      <w:r>
        <w:t>编制情况</w:t>
      </w:r>
      <w:r>
        <w:rPr>
          <w:rFonts w:hint="eastAsia"/>
        </w:rPr>
        <w:t>、</w:t>
      </w:r>
      <w:r>
        <w:t>预算</w:t>
      </w:r>
      <w:r>
        <w:rPr>
          <w:rFonts w:hint="eastAsia"/>
        </w:rPr>
        <w:t>执行情况</w:t>
      </w:r>
      <w:r>
        <w:t>、预算使用效益等</w:t>
      </w:r>
      <w:r>
        <w:rPr>
          <w:rFonts w:hint="eastAsia"/>
        </w:rPr>
        <w:t>三个一级指标（不含加减分项）评价得分情况如图</w:t>
      </w:r>
      <w:r>
        <w:t>2-1</w:t>
      </w:r>
      <w:r>
        <w:rPr>
          <w:rFonts w:hint="eastAsia"/>
        </w:rPr>
        <w:t>所示，部门整体支出效益表现良好；</w:t>
      </w:r>
      <w:r>
        <w:t>9</w:t>
      </w:r>
      <w:r>
        <w:rPr>
          <w:rFonts w:hint="eastAsia"/>
        </w:rPr>
        <w:t>个二级指标得分情况统计如图</w:t>
      </w:r>
      <w:r>
        <w:t>2-2</w:t>
      </w:r>
      <w:r>
        <w:rPr>
          <w:rFonts w:hint="eastAsia"/>
        </w:rPr>
        <w:t>所示，自评得分在预算编制、项目管理、资产管理、经济性、等指标获利了满分，但在目标设置、资金管理、效率性、效果性、公平性上有一定程度的不足。</w:t>
      </w:r>
    </w:p>
    <w:p>
      <w:pPr>
        <w:snapToGrid w:val="0"/>
        <w:ind w:firstLine="0" w:firstLineChars="0"/>
        <w:jc w:val="center"/>
        <w:rPr>
          <w:ins w:id="458" w:author="tyj" w:date="2020-07-17T09:35:42Z"/>
        </w:rPr>
      </w:pPr>
      <w:del w:id="459" w:author="钟子英" w:date="2020-07-21T11:20:04Z">
        <w:r>
          <w:rPr/>
          <w:drawing>
            <wp:inline distT="0" distB="0" distL="114300" distR="114300">
              <wp:extent cx="5176520" cy="2495550"/>
              <wp:effectExtent l="4445" t="4445" r="10160" b="508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del>
      <w:ins w:id="461" w:author="钟子英" w:date="2020-07-21T11:20:15Z">
        <w:r>
          <w:rPr/>
          <w:drawing>
            <wp:inline distT="0" distB="0" distL="114300" distR="114300">
              <wp:extent cx="4572000" cy="2743200"/>
              <wp:effectExtent l="4445" t="4445" r="14605" b="14605"/>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ins>
    </w:p>
    <w:p>
      <w:pPr>
        <w:pStyle w:val="2"/>
      </w:pPr>
    </w:p>
    <w:p>
      <w:pPr>
        <w:snapToGrid w:val="0"/>
        <w:ind w:firstLine="560"/>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图2-1 一级指标得分情况</w:t>
      </w:r>
    </w:p>
    <w:p>
      <w:pPr>
        <w:snapToGrid w:val="0"/>
        <w:ind w:firstLine="0" w:firstLineChars="0"/>
        <w:jc w:val="center"/>
        <w:rPr>
          <w:rFonts w:ascii="黑体" w:hAnsi="黑体" w:eastAsia="黑体" w:cs="黑体"/>
          <w:color w:val="000000"/>
          <w:kern w:val="0"/>
          <w:sz w:val="28"/>
          <w:szCs w:val="28"/>
        </w:rPr>
      </w:pPr>
      <w:ins w:id="463" w:author="钟子英" w:date="2020-07-21T11:21:35Z">
        <w:r>
          <w:rPr/>
          <w:drawing>
            <wp:inline distT="0" distB="0" distL="114300" distR="114300">
              <wp:extent cx="4572000" cy="2743200"/>
              <wp:effectExtent l="4445" t="4445" r="14605" b="14605"/>
              <wp:docPr id="8"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ins>
      <w:del w:id="465" w:author="钟子英" w:date="2020-07-21T11:20:34Z">
        <w:r>
          <w:rPr/>
          <w:drawing>
            <wp:inline distT="0" distB="0" distL="114300" distR="114300">
              <wp:extent cx="5161280" cy="2353310"/>
              <wp:effectExtent l="4445" t="4445" r="6350" b="13970"/>
              <wp:docPr id="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del>
    </w:p>
    <w:p>
      <w:pPr>
        <w:snapToGrid w:val="0"/>
        <w:ind w:firstLine="560"/>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图2-2 二级指标得分情况</w:t>
      </w:r>
    </w:p>
    <w:p>
      <w:pPr>
        <w:pStyle w:val="2"/>
        <w:ind w:firstLine="643"/>
      </w:pPr>
      <w:bookmarkStart w:id="21" w:name="_Toc20817"/>
      <w:r>
        <w:rPr>
          <w:rFonts w:hint="eastAsia"/>
        </w:rPr>
        <w:t>1.预算编制情况</w:t>
      </w:r>
      <w:bookmarkEnd w:id="21"/>
    </w:p>
    <w:p>
      <w:pPr>
        <w:pStyle w:val="5"/>
      </w:pPr>
      <w:bookmarkStart w:id="22" w:name="_Toc40954343"/>
      <w:bookmarkStart w:id="23" w:name="_Toc40970045"/>
      <w:r>
        <w:rPr>
          <w:rFonts w:hint="eastAsia"/>
        </w:rPr>
        <w:t>（1）预算</w:t>
      </w:r>
      <w:r>
        <w:t>编制</w:t>
      </w:r>
      <w:bookmarkEnd w:id="22"/>
      <w:bookmarkEnd w:id="23"/>
    </w:p>
    <w:p>
      <w:r>
        <w:rPr>
          <w:rFonts w:hint="eastAsia"/>
        </w:rPr>
        <w:t>①预算编制合理性。该项指标考核部门（单位）预算的合理性，</w:t>
      </w:r>
      <w:r>
        <w:t>即</w:t>
      </w:r>
      <w:r>
        <w:rPr>
          <w:rFonts w:hint="eastAsia"/>
        </w:rPr>
        <w:t>是否</w:t>
      </w:r>
      <w:r>
        <w:t>符合本部门职责、是否符合省委省政府的方针政策和工作要求，资金有</w:t>
      </w:r>
      <w:r>
        <w:rPr>
          <w:rFonts w:hint="eastAsia"/>
        </w:rPr>
        <w:t>无根据</w:t>
      </w:r>
      <w:r>
        <w:t>项目的轻重缓急进行分配</w:t>
      </w:r>
      <w:r>
        <w:rPr>
          <w:rFonts w:hint="eastAsia"/>
        </w:rPr>
        <w:t>。该指标分值5分。</w:t>
      </w:r>
    </w:p>
    <w:p>
      <w:r>
        <w:rPr>
          <w:rFonts w:hint="eastAsia"/>
        </w:rPr>
        <w:t>经自评，我局该项指标符合评分标准1至5的要求</w:t>
      </w:r>
      <w:bookmarkStart w:id="24" w:name="_Hlk38571753"/>
      <w:r>
        <w:rPr>
          <w:rFonts w:hint="eastAsia"/>
        </w:rPr>
        <w:t>，自评得5</w:t>
      </w:r>
      <w:r>
        <w:t>分，</w:t>
      </w:r>
      <w:bookmarkEnd w:id="24"/>
      <w:r>
        <w:rPr>
          <w:rFonts w:hint="eastAsia"/>
        </w:rPr>
        <w:t>得分率为100%。</w:t>
      </w:r>
    </w:p>
    <w:p>
      <w:r>
        <w:rPr>
          <w:rFonts w:hint="eastAsia"/>
        </w:rPr>
        <w:t>②财政拨款收入预决算差异率。该项指标反映部门（单位）收入预算编制的准确性。该指标分值4分。</w:t>
      </w:r>
    </w:p>
    <w:p>
      <w:pPr>
        <w:rPr>
          <w:del w:id="467" w:author="tyj" w:date="2020-07-17T15:36:58Z"/>
          <w:rFonts w:hint="eastAsia" w:eastAsia="仿宋_GB2312"/>
          <w:lang w:eastAsia="zh-CN"/>
        </w:rPr>
      </w:pPr>
      <w:r>
        <w:rPr>
          <w:rFonts w:hint="eastAsia"/>
        </w:rPr>
        <w:t>经自评，按照部门决算报表财决01-1表《财政拨款收入支出决算总表》的</w:t>
      </w:r>
      <w:r>
        <w:t>相关数据</w:t>
      </w:r>
      <w:r>
        <w:rPr>
          <w:rFonts w:hint="eastAsia"/>
        </w:rPr>
        <w:t>计算</w:t>
      </w:r>
      <w:r>
        <w:t>，</w:t>
      </w:r>
      <w:r>
        <w:rPr>
          <w:rFonts w:hint="eastAsia"/>
          <w:u w:val="none"/>
          <w:rPrChange w:id="468" w:author="likun" w:date="2020-07-18T20:57:26Z">
            <w:rPr>
              <w:rFonts w:hint="eastAsia"/>
            </w:rPr>
          </w:rPrChange>
        </w:rPr>
        <w:t>我局财政拨款收入预决算差异率约等于0，自评得</w:t>
      </w:r>
      <w:r>
        <w:rPr>
          <w:u w:val="none"/>
          <w:rPrChange w:id="469" w:author="likun" w:date="2020-07-18T20:57:26Z">
            <w:rPr/>
          </w:rPrChange>
        </w:rPr>
        <w:t>4</w:t>
      </w:r>
      <w:r>
        <w:rPr>
          <w:rFonts w:hint="eastAsia"/>
          <w:u w:val="none"/>
          <w:rPrChange w:id="470" w:author="likun" w:date="2020-07-18T20:57:26Z">
            <w:rPr>
              <w:rFonts w:hint="eastAsia"/>
            </w:rPr>
          </w:rPrChange>
        </w:rPr>
        <w:t>分，得分率为100%。</w:t>
      </w:r>
      <w:ins w:id="471" w:author="likun" w:date="2020-07-16T12:53:36Z">
        <w:del w:id="472" w:author="tyj" w:date="2020-07-17T15:36:58Z">
          <w:r>
            <w:rPr>
              <w:rFonts w:hint="eastAsia"/>
              <w:u w:val="single"/>
              <w:lang w:eastAsia="zh-CN"/>
            </w:rPr>
            <w:delText>（</w:delText>
          </w:r>
        </w:del>
      </w:ins>
      <w:ins w:id="473" w:author="likun" w:date="2020-07-16T12:53:38Z">
        <w:del w:id="474" w:author="tyj" w:date="2020-07-17T15:36:58Z">
          <w:r>
            <w:rPr>
              <w:rFonts w:hint="eastAsia"/>
              <w:u w:val="single"/>
              <w:lang w:val="en-US" w:eastAsia="zh-CN"/>
            </w:rPr>
            <w:delText>年中</w:delText>
          </w:r>
        </w:del>
      </w:ins>
      <w:ins w:id="475" w:author="likun" w:date="2020-07-16T12:53:39Z">
        <w:del w:id="476" w:author="tyj" w:date="2020-07-17T15:36:58Z">
          <w:r>
            <w:rPr>
              <w:rFonts w:hint="eastAsia"/>
              <w:u w:val="single"/>
              <w:lang w:val="en-US" w:eastAsia="zh-CN"/>
            </w:rPr>
            <w:delText>追加</w:delText>
          </w:r>
        </w:del>
      </w:ins>
      <w:ins w:id="477" w:author="likun" w:date="2020-07-16T12:53:44Z">
        <w:del w:id="478" w:author="tyj" w:date="2020-07-17T15:36:58Z">
          <w:r>
            <w:rPr>
              <w:rFonts w:hint="eastAsia"/>
              <w:u w:val="single"/>
              <w:lang w:val="en-US" w:eastAsia="zh-CN"/>
            </w:rPr>
            <w:delText>财政</w:delText>
          </w:r>
        </w:del>
      </w:ins>
      <w:ins w:id="479" w:author="likun" w:date="2020-07-16T12:53:45Z">
        <w:del w:id="480" w:author="tyj" w:date="2020-07-17T15:36:58Z">
          <w:r>
            <w:rPr>
              <w:rFonts w:hint="eastAsia"/>
              <w:u w:val="single"/>
              <w:lang w:val="en-US" w:eastAsia="zh-CN"/>
            </w:rPr>
            <w:delText>拨款</w:delText>
          </w:r>
        </w:del>
      </w:ins>
      <w:ins w:id="481" w:author="likun" w:date="2020-07-16T12:53:46Z">
        <w:del w:id="482" w:author="tyj" w:date="2020-07-17T15:36:58Z">
          <w:r>
            <w:rPr>
              <w:rFonts w:hint="eastAsia"/>
              <w:u w:val="single"/>
              <w:lang w:val="en-US" w:eastAsia="zh-CN"/>
            </w:rPr>
            <w:delText>导致</w:delText>
          </w:r>
        </w:del>
      </w:ins>
      <w:ins w:id="483" w:author="likun" w:date="2020-07-16T12:53:48Z">
        <w:del w:id="484" w:author="tyj" w:date="2020-07-17T15:36:58Z">
          <w:r>
            <w:rPr>
              <w:rFonts w:hint="eastAsia"/>
              <w:u w:val="single"/>
              <w:lang w:val="en-US" w:eastAsia="zh-CN"/>
            </w:rPr>
            <w:delText>预决算</w:delText>
          </w:r>
        </w:del>
      </w:ins>
      <w:ins w:id="485" w:author="likun" w:date="2020-07-16T12:53:51Z">
        <w:del w:id="486" w:author="tyj" w:date="2020-07-17T15:36:58Z">
          <w:r>
            <w:rPr>
              <w:rFonts w:hint="eastAsia"/>
              <w:u w:val="single"/>
              <w:lang w:val="en-US" w:eastAsia="zh-CN"/>
            </w:rPr>
            <w:delText>数额</w:delText>
          </w:r>
        </w:del>
      </w:ins>
      <w:ins w:id="487" w:author="likun" w:date="2020-07-16T12:53:52Z">
        <w:del w:id="488" w:author="tyj" w:date="2020-07-17T15:36:58Z">
          <w:r>
            <w:rPr>
              <w:rFonts w:hint="eastAsia"/>
              <w:u w:val="single"/>
              <w:lang w:val="en-US" w:eastAsia="zh-CN"/>
            </w:rPr>
            <w:delText>差距</w:delText>
          </w:r>
        </w:del>
      </w:ins>
      <w:ins w:id="489" w:author="likun" w:date="2020-07-16T12:53:55Z">
        <w:del w:id="490" w:author="tyj" w:date="2020-07-17T15:36:58Z">
          <w:r>
            <w:rPr>
              <w:rFonts w:hint="eastAsia"/>
              <w:u w:val="single"/>
              <w:lang w:val="en-US" w:eastAsia="zh-CN"/>
            </w:rPr>
            <w:delText>较大</w:delText>
          </w:r>
        </w:del>
      </w:ins>
      <w:ins w:id="491" w:author="likun" w:date="2020-07-16T12:53:56Z">
        <w:del w:id="492" w:author="tyj" w:date="2020-07-17T15:36:58Z">
          <w:r>
            <w:rPr>
              <w:rFonts w:hint="eastAsia"/>
              <w:u w:val="single"/>
              <w:lang w:val="en-US" w:eastAsia="zh-CN"/>
            </w:rPr>
            <w:delText>，</w:delText>
          </w:r>
        </w:del>
      </w:ins>
      <w:ins w:id="493" w:author="likun" w:date="2020-07-16T12:54:05Z">
        <w:del w:id="494" w:author="tyj" w:date="2020-07-17T15:36:58Z">
          <w:r>
            <w:rPr>
              <w:rFonts w:hint="eastAsia"/>
              <w:u w:val="single"/>
              <w:lang w:val="en-US" w:eastAsia="zh-CN"/>
            </w:rPr>
            <w:delText>差异率为</w:delText>
          </w:r>
        </w:del>
      </w:ins>
      <w:ins w:id="495" w:author="likun" w:date="2020-07-16T12:54:07Z">
        <w:del w:id="496" w:author="tyj" w:date="2020-07-17T15:36:58Z">
          <w:r>
            <w:rPr>
              <w:rFonts w:hint="eastAsia"/>
              <w:u w:val="single"/>
              <w:lang w:val="en-US" w:eastAsia="zh-CN"/>
            </w:rPr>
            <w:delText>0？</w:delText>
          </w:r>
        </w:del>
      </w:ins>
      <w:ins w:id="497" w:author="likun" w:date="2020-07-16T12:53:36Z">
        <w:del w:id="498" w:author="tyj" w:date="2020-07-17T15:36:58Z">
          <w:r>
            <w:rPr>
              <w:rFonts w:hint="eastAsia"/>
              <w:u w:val="single"/>
              <w:lang w:eastAsia="zh-CN"/>
            </w:rPr>
            <w:delText>）</w:delText>
          </w:r>
        </w:del>
      </w:ins>
    </w:p>
    <w:p>
      <w:r>
        <w:rPr>
          <w:rFonts w:hint="eastAsia"/>
        </w:rPr>
        <w:t>③提前下达率。该项指标反映部门是否按要求提前申请下达其主管的一般性转移支付和专项转移支付。</w:t>
      </w:r>
      <w:bookmarkStart w:id="25" w:name="_Hlk38570641"/>
      <w:r>
        <w:rPr>
          <w:rFonts w:hint="eastAsia"/>
        </w:rPr>
        <w:t>该指标分值4分。</w:t>
      </w:r>
    </w:p>
    <w:p>
      <w:r>
        <w:rPr>
          <w:rFonts w:hint="eastAsia"/>
        </w:rPr>
        <w:t>经自评，我局一般性转移支付与专项转移支付提前下达比例均为100%，自评得4分，得分率为100%。</w:t>
      </w:r>
      <w:bookmarkEnd w:id="25"/>
    </w:p>
    <w:p>
      <w:bookmarkStart w:id="26" w:name="_Toc40885028"/>
      <w:bookmarkStart w:id="27" w:name="_Toc40970046"/>
      <w:bookmarkStart w:id="28" w:name="_Toc40954344"/>
      <w:r>
        <w:rPr>
          <w:rFonts w:hint="eastAsia"/>
        </w:rPr>
        <w:t>（2）目标设置</w:t>
      </w:r>
      <w:bookmarkEnd w:id="26"/>
      <w:bookmarkEnd w:id="27"/>
      <w:bookmarkEnd w:id="28"/>
    </w:p>
    <w:p>
      <w:r>
        <w:rPr>
          <w:rFonts w:hint="eastAsia"/>
        </w:rPr>
        <w:t>①绩效目标合理性。该项指标反映部门（单位）所设立的整体绩效目标是否依据充分，是否符合客观实际，用以反映和评价部门（单位）设立的绩效目标与部门履职和年度工作任务的相符性。该指标分值为5分。</w:t>
      </w:r>
    </w:p>
    <w:p>
      <w:r>
        <w:rPr>
          <w:rFonts w:hint="eastAsia"/>
        </w:rPr>
        <w:t>经自评，我局所设立的整体绩效目标依据充分，且符合客观实际，设立的绩效目标与部门履职和年度工作任务相符，符合评分标准1至</w:t>
      </w:r>
      <w:r>
        <w:t>5</w:t>
      </w:r>
      <w:r>
        <w:rPr>
          <w:rFonts w:hint="eastAsia"/>
        </w:rPr>
        <w:t>的要求，该指标自评得5分，得分率为</w:t>
      </w:r>
      <w:r>
        <w:t>100</w:t>
      </w:r>
      <w:r>
        <w:rPr>
          <w:rFonts w:hint="eastAsia"/>
        </w:rPr>
        <w:t>%。</w:t>
      </w:r>
    </w:p>
    <w:p>
      <w:r>
        <w:rPr>
          <w:rFonts w:hint="eastAsia"/>
        </w:rPr>
        <w:t>②绩效指标</w:t>
      </w:r>
      <w:r>
        <w:t>明确性</w:t>
      </w:r>
      <w:r>
        <w:rPr>
          <w:rFonts w:hint="eastAsia"/>
        </w:rPr>
        <w:t>。该项指标反映部门（单位）整体绩效指标</w:t>
      </w:r>
      <w:r>
        <w:t>是否清晰、细化、可量化</w:t>
      </w:r>
      <w:r>
        <w:rPr>
          <w:rFonts w:hint="eastAsia"/>
        </w:rPr>
        <w:t>，</w:t>
      </w:r>
      <w:r>
        <w:t>用以反映和考核</w:t>
      </w:r>
      <w:r>
        <w:rPr>
          <w:rFonts w:hint="eastAsia"/>
        </w:rPr>
        <w:t>部门（单位）整体绩效目标</w:t>
      </w:r>
      <w:r>
        <w:t>的明细化</w:t>
      </w:r>
      <w:r>
        <w:rPr>
          <w:rFonts w:hint="eastAsia"/>
        </w:rPr>
        <w:t>情况</w:t>
      </w:r>
      <w:r>
        <w:t>。</w:t>
      </w:r>
      <w:r>
        <w:rPr>
          <w:rFonts w:hint="eastAsia"/>
        </w:rPr>
        <w:t>该指标分值为5分。</w:t>
      </w:r>
    </w:p>
    <w:p>
      <w:r>
        <w:rPr>
          <w:rFonts w:hint="eastAsia"/>
        </w:rPr>
        <w:t>经自评，我局该项指标基本符合评分标准1至</w:t>
      </w:r>
      <w:r>
        <w:t>4</w:t>
      </w:r>
      <w:r>
        <w:rPr>
          <w:rFonts w:hint="eastAsia"/>
        </w:rPr>
        <w:t>的要求，但个别指标的设置尚需完善，自评得4分，得分率为</w:t>
      </w:r>
      <w:r>
        <w:t>8</w:t>
      </w:r>
      <w:r>
        <w:rPr>
          <w:rFonts w:hint="eastAsia"/>
        </w:rPr>
        <w:t>0</w:t>
      </w:r>
      <w:r>
        <w:t>%。</w:t>
      </w:r>
    </w:p>
    <w:p>
      <w:pPr>
        <w:pStyle w:val="2"/>
        <w:keepNext w:val="0"/>
        <w:keepLines w:val="0"/>
        <w:ind w:firstLine="643"/>
      </w:pPr>
      <w:bookmarkStart w:id="29" w:name="_Toc40954345"/>
      <w:bookmarkStart w:id="30" w:name="_Toc40970047"/>
      <w:bookmarkStart w:id="31" w:name="_Toc40885029"/>
      <w:bookmarkStart w:id="32" w:name="_Toc30466"/>
      <w:r>
        <w:rPr>
          <w:rFonts w:hint="eastAsia"/>
        </w:rPr>
        <w:t>2</w:t>
      </w:r>
      <w:r>
        <w:t>.</w:t>
      </w:r>
      <w:r>
        <w:rPr>
          <w:rFonts w:hint="eastAsia"/>
        </w:rPr>
        <w:t>预算执行情况</w:t>
      </w:r>
      <w:bookmarkEnd w:id="29"/>
      <w:bookmarkEnd w:id="30"/>
      <w:bookmarkEnd w:id="31"/>
      <w:bookmarkEnd w:id="32"/>
    </w:p>
    <w:p>
      <w:bookmarkStart w:id="33" w:name="_Toc40885030"/>
      <w:bookmarkStart w:id="34" w:name="_Toc40954346"/>
      <w:bookmarkStart w:id="35" w:name="_Toc40970048"/>
      <w:r>
        <w:rPr>
          <w:rFonts w:hint="eastAsia"/>
        </w:rPr>
        <w:t>（1）资金管理</w:t>
      </w:r>
      <w:bookmarkEnd w:id="33"/>
      <w:bookmarkEnd w:id="34"/>
      <w:bookmarkEnd w:id="35"/>
    </w:p>
    <w:p>
      <w:r>
        <w:rPr>
          <w:rFonts w:hint="eastAsia"/>
        </w:rPr>
        <w:t>①部门预算资金支出率。该项指标反映部门（单位）部门预算实际支付进度和既定支付进度的匹配情况，反映和考核部门（单位）预算执行的及时性和均衡性。该指标分值为6分。</w:t>
      </w:r>
    </w:p>
    <w:p>
      <w:pPr>
        <w:rPr>
          <w:color w:val="000000" w:themeColor="text1"/>
          <w14:textFill>
            <w14:solidFill>
              <w14:schemeClr w14:val="tx1"/>
            </w14:solidFill>
          </w14:textFill>
        </w:rPr>
      </w:pPr>
      <w:r>
        <w:rPr>
          <w:rFonts w:hint="eastAsia"/>
        </w:rPr>
        <w:t>经自评，我局依据评分标准计算，</w:t>
      </w:r>
      <w:r>
        <w:t>该指标</w:t>
      </w:r>
      <w:r>
        <w:rPr>
          <w:rFonts w:hint="eastAsia"/>
        </w:rPr>
        <w:t>自评得分=</w:t>
      </w:r>
      <w:r>
        <w:t>6</w:t>
      </w:r>
      <w:r>
        <w:rPr>
          <w:rFonts w:hint="eastAsia"/>
        </w:rPr>
        <w:t>×全年平均执行率=</w:t>
      </w:r>
      <w:r>
        <w:t>6</w:t>
      </w:r>
      <w:r>
        <w:rPr>
          <w:rFonts w:hint="eastAsia"/>
        </w:rPr>
        <w:t>×（13.88÷25+44.3÷50+67.23÷</w:t>
      </w:r>
      <w:r>
        <w:rPr>
          <w:rFonts w:hint="eastAsia"/>
          <w:color w:val="000000" w:themeColor="text1"/>
          <w14:textFill>
            <w14:solidFill>
              <w14:schemeClr w14:val="tx1"/>
            </w14:solidFill>
          </w14:textFill>
        </w:rPr>
        <w:t>75+91.92÷100）×100%÷4=4.89，得分率为81.5%。</w:t>
      </w:r>
    </w:p>
    <w:p>
      <w:r>
        <w:rPr>
          <w:rFonts w:hint="eastAsia"/>
        </w:rPr>
        <w:t>②结转结余率。该项指标反映部门（单位）当年度结转结余额与当年度预算总额的比率，用以反映和考核部门（单位）对结转结余资金的实际控制程度。</w:t>
      </w:r>
      <w:bookmarkStart w:id="36" w:name="_Hlk38570772"/>
      <w:r>
        <w:rPr>
          <w:rFonts w:hint="eastAsia"/>
        </w:rPr>
        <w:t>该指标分值3分</w:t>
      </w:r>
      <w:bookmarkEnd w:id="36"/>
      <w:r>
        <w:rPr>
          <w:rFonts w:hint="eastAsia"/>
        </w:rPr>
        <w:t>。</w:t>
      </w:r>
    </w:p>
    <w:p>
      <w:pPr>
        <w:rPr>
          <w:del w:id="499" w:author="tyj" w:date="2020-07-17T15:37:05Z"/>
          <w:rFonts w:hint="eastAsia" w:eastAsia="仿宋_GB2312"/>
          <w:lang w:eastAsia="zh-CN"/>
        </w:rPr>
      </w:pPr>
      <w:r>
        <w:rPr>
          <w:rFonts w:hint="eastAsia"/>
        </w:rPr>
        <w:t>经自评，按照部门决算报表</w:t>
      </w:r>
      <w:r>
        <w:t>（</w:t>
      </w:r>
      <w:r>
        <w:rPr>
          <w:rFonts w:hint="eastAsia"/>
        </w:rPr>
        <w:t>财决01-1表《财政拨款收入支出决算总表》</w:t>
      </w:r>
      <w:r>
        <w:t>），</w:t>
      </w:r>
      <w:r>
        <w:rPr>
          <w:rFonts w:hint="eastAsia"/>
        </w:rPr>
        <w:t>我</w:t>
      </w:r>
      <w:r>
        <w:t>局</w:t>
      </w:r>
      <w:r>
        <w:rPr>
          <w:rFonts w:hint="eastAsia"/>
        </w:rPr>
        <w:t>结余结转率</w:t>
      </w:r>
      <w:r>
        <w:t>=</w:t>
      </w:r>
      <w:r>
        <w:rPr>
          <w:rFonts w:hint="eastAsia"/>
        </w:rPr>
        <w:t>10558.99/（15955.53+93150.29+65270.87）×100%=6.06%</w:t>
      </w:r>
      <w:r>
        <w:t>，结余结转率</w:t>
      </w:r>
      <w:r>
        <w:rPr>
          <w:rFonts w:hint="eastAsia"/>
        </w:rPr>
        <w:t>≤10%，</w:t>
      </w:r>
      <w:r>
        <w:t>依据评分标准，</w:t>
      </w:r>
      <w:r>
        <w:rPr>
          <w:rFonts w:hint="eastAsia"/>
        </w:rPr>
        <w:t>自评得3分，得分率为100%。</w:t>
      </w:r>
      <w:ins w:id="500" w:author="likun" w:date="2020-07-16T13:05:47Z">
        <w:del w:id="501" w:author="tyj" w:date="2020-07-17T15:37:05Z">
          <w:r>
            <w:rPr>
              <w:rFonts w:hint="eastAsia"/>
              <w:lang w:eastAsia="zh-CN"/>
            </w:rPr>
            <w:delText>（</w:delText>
          </w:r>
        </w:del>
      </w:ins>
      <w:ins w:id="502" w:author="likun" w:date="2020-07-16T13:05:48Z">
        <w:del w:id="503" w:author="tyj" w:date="2020-07-17T15:37:05Z">
          <w:r>
            <w:rPr>
              <w:rFonts w:hint="eastAsia"/>
              <w:lang w:val="en-US" w:eastAsia="zh-CN"/>
            </w:rPr>
            <w:delText>结余</w:delText>
          </w:r>
        </w:del>
      </w:ins>
      <w:ins w:id="504" w:author="likun" w:date="2020-07-16T13:05:49Z">
        <w:del w:id="505" w:author="tyj" w:date="2020-07-17T15:37:05Z">
          <w:r>
            <w:rPr>
              <w:rFonts w:hint="eastAsia"/>
              <w:lang w:val="en-US" w:eastAsia="zh-CN"/>
            </w:rPr>
            <w:delText>结转</w:delText>
          </w:r>
        </w:del>
      </w:ins>
      <w:ins w:id="506" w:author="likun" w:date="2020-07-16T13:05:50Z">
        <w:del w:id="507" w:author="tyj" w:date="2020-07-17T15:37:05Z">
          <w:r>
            <w:rPr>
              <w:rFonts w:hint="eastAsia"/>
              <w:lang w:val="en-US" w:eastAsia="zh-CN"/>
            </w:rPr>
            <w:delText>数</w:delText>
          </w:r>
        </w:del>
      </w:ins>
      <w:ins w:id="508" w:author="likun" w:date="2020-07-16T13:05:51Z">
        <w:del w:id="509" w:author="tyj" w:date="2020-07-17T15:37:05Z">
          <w:r>
            <w:rPr>
              <w:rFonts w:hint="eastAsia"/>
              <w:lang w:val="en-US" w:eastAsia="zh-CN"/>
            </w:rPr>
            <w:delText>与</w:delText>
          </w:r>
        </w:del>
      </w:ins>
      <w:ins w:id="510" w:author="likun" w:date="2020-07-16T13:05:52Z">
        <w:del w:id="511" w:author="tyj" w:date="2020-07-17T15:37:05Z">
          <w:r>
            <w:rPr>
              <w:rFonts w:hint="eastAsia"/>
              <w:lang w:val="en-US" w:eastAsia="zh-CN"/>
            </w:rPr>
            <w:delText>前述</w:delText>
          </w:r>
        </w:del>
      </w:ins>
      <w:ins w:id="512" w:author="likun" w:date="2020-07-16T13:05:53Z">
        <w:del w:id="513" w:author="tyj" w:date="2020-07-17T15:37:05Z">
          <w:r>
            <w:rPr>
              <w:rFonts w:hint="eastAsia"/>
              <w:lang w:val="en-US" w:eastAsia="zh-CN"/>
            </w:rPr>
            <w:delText>表格</w:delText>
          </w:r>
        </w:del>
      </w:ins>
      <w:ins w:id="514" w:author="likun" w:date="2020-07-16T13:05:55Z">
        <w:del w:id="515" w:author="tyj" w:date="2020-07-17T15:37:05Z">
          <w:r>
            <w:rPr>
              <w:rFonts w:hint="eastAsia"/>
              <w:lang w:val="en-US" w:eastAsia="zh-CN"/>
            </w:rPr>
            <w:delText>不一致</w:delText>
          </w:r>
        </w:del>
      </w:ins>
      <w:ins w:id="516" w:author="likun" w:date="2020-07-16T13:05:47Z">
        <w:del w:id="517" w:author="tyj" w:date="2020-07-17T15:37:05Z">
          <w:r>
            <w:rPr>
              <w:rFonts w:hint="eastAsia"/>
              <w:lang w:eastAsia="zh-CN"/>
            </w:rPr>
            <w:delText>）</w:delText>
          </w:r>
        </w:del>
      </w:ins>
    </w:p>
    <w:p>
      <w:r>
        <w:rPr>
          <w:rFonts w:hint="eastAsia"/>
        </w:rPr>
        <w:t>③国库集中支付结转结余存量资金效率性。该项指标反映部门（单位）的财政存量考核中国库集中支付结转结余存量资金的变动情况。指标分值3分。</w:t>
      </w:r>
    </w:p>
    <w:p>
      <w:r>
        <w:rPr>
          <w:rFonts w:hint="eastAsia"/>
        </w:rPr>
        <w:t>经自评，</w:t>
      </w:r>
      <w:r>
        <w:t>依据评分标准，</w:t>
      </w:r>
      <w:r>
        <w:rPr>
          <w:rFonts w:hint="eastAsia"/>
        </w:rPr>
        <w:t>我局部门财政存量资金变动率</w:t>
      </w:r>
      <w:r>
        <w:t>=（105589935.81</w:t>
      </w:r>
      <w:r>
        <w:rPr>
          <w:rFonts w:hint="eastAsia"/>
        </w:rPr>
        <w:t>÷1</w:t>
      </w:r>
      <w:r>
        <w:t>59555342.08</w:t>
      </w:r>
      <w:r>
        <w:rPr>
          <w:rFonts w:hint="eastAsia"/>
        </w:rPr>
        <w:t>-1）×100%</w:t>
      </w:r>
      <w:r>
        <w:t>=</w:t>
      </w:r>
      <w:r>
        <w:rPr>
          <w:rFonts w:hint="eastAsia"/>
        </w:rPr>
        <w:t>-</w:t>
      </w:r>
      <w:r>
        <w:t>33.82%，</w:t>
      </w:r>
      <w:r>
        <w:rPr>
          <w:rFonts w:hint="eastAsia"/>
        </w:rPr>
        <w:t>资金变动率≤-15%，自评</w:t>
      </w:r>
      <w:r>
        <w:t>得</w:t>
      </w:r>
      <w:r>
        <w:rPr>
          <w:rFonts w:hint="eastAsia"/>
        </w:rPr>
        <w:t>3分，得分率为10</w:t>
      </w:r>
      <w:r>
        <w:t>0</w:t>
      </w:r>
      <w:r>
        <w:rPr>
          <w:rFonts w:hint="eastAsia"/>
        </w:rPr>
        <w:t>%。</w:t>
      </w:r>
    </w:p>
    <w:p>
      <w:r>
        <w:rPr>
          <w:rFonts w:hint="eastAsia"/>
        </w:rPr>
        <w:t>④政府采购执行率。该项指标反映部门（单位）本年度实际政府采购金额与年度政府采购预算的比率，用以反映和考核部门（单位）政府采购预算执行情况。该指标分值2分。</w:t>
      </w:r>
    </w:p>
    <w:p>
      <w:r>
        <w:rPr>
          <w:rFonts w:hint="eastAsia"/>
        </w:rPr>
        <w:t>经自评，我局采购</w:t>
      </w:r>
      <w:r>
        <w:t>计划金额</w:t>
      </w:r>
      <w:r>
        <w:rPr>
          <w:rFonts w:hint="eastAsia"/>
        </w:rPr>
        <w:t>45425.74万元</w:t>
      </w:r>
      <w:r>
        <w:t>，实际</w:t>
      </w:r>
      <w:r>
        <w:rPr>
          <w:rFonts w:hint="eastAsia"/>
        </w:rPr>
        <w:t>采购金额42603.69万元</w:t>
      </w:r>
      <w:r>
        <w:t>，</w:t>
      </w:r>
      <w:r>
        <w:rPr>
          <w:rFonts w:hint="eastAsia"/>
        </w:rPr>
        <w:t>政府采购执行率93.79%</w:t>
      </w:r>
      <w:r>
        <w:t>，</w:t>
      </w:r>
      <w:r>
        <w:rPr>
          <w:rFonts w:hint="eastAsia"/>
        </w:rPr>
        <w:t>自评得1.88分，得分率94%。</w:t>
      </w:r>
    </w:p>
    <w:p>
      <w:r>
        <w:rPr>
          <w:rFonts w:hint="eastAsia"/>
        </w:rPr>
        <w:t>⑤财务合规性。该项指标反映部门（单位）资金支出规范性，包括资金管理、费用支出等制度是否严格执行；会计核算是否规范反映是否存在支出依据不合规、虚列项目支出的情况；是否存在截留、挤占、挪用项目资金情况。该指标分值4分。</w:t>
      </w:r>
    </w:p>
    <w:p>
      <w:pPr>
        <w:rPr>
          <w:del w:id="518" w:author="tyj" w:date="2020-07-17T15:40:35Z"/>
          <w:rFonts w:hint="eastAsia" w:eastAsia="仿宋_GB2312"/>
          <w:lang w:eastAsia="zh-CN"/>
        </w:rPr>
      </w:pPr>
      <w:r>
        <w:rPr>
          <w:rFonts w:hint="eastAsia"/>
        </w:rPr>
        <w:t>经自评，我局201</w:t>
      </w:r>
      <w:r>
        <w:t>9</w:t>
      </w:r>
      <w:r>
        <w:rPr>
          <w:rFonts w:hint="eastAsia"/>
        </w:rPr>
        <w:t>年预算执行规范、事项支出合规，没有出现虚列支出，截留、挤占、挪用资金的情况。符合评分标准1至4的要求，自评得4分，得分率为</w:t>
      </w:r>
      <w:r>
        <w:t>100</w:t>
      </w:r>
      <w:r>
        <w:rPr>
          <w:rFonts w:hint="eastAsia"/>
        </w:rPr>
        <w:t>%。</w:t>
      </w:r>
      <w:del w:id="519" w:author="tyj" w:date="2020-07-17T15:40:35Z">
        <w:r>
          <w:rPr>
            <w:rFonts w:hint="eastAsia"/>
            <w:lang w:eastAsia="zh-CN"/>
          </w:rPr>
          <w:delText>（</w:delText>
        </w:r>
      </w:del>
      <w:del w:id="520" w:author="tyj" w:date="2020-07-17T15:40:35Z">
        <w:r>
          <w:rPr>
            <w:rFonts w:hint="eastAsia"/>
            <w:b w:val="0"/>
            <w:bCs w:val="0"/>
            <w:color w:val="0000FF"/>
            <w:lang w:val="en-US" w:eastAsia="zh-CN"/>
          </w:rPr>
          <w:delText>会计核算不规范有被财政通报过，考虑是否扣分？</w:delText>
        </w:r>
      </w:del>
      <w:del w:id="521" w:author="tyj" w:date="2020-07-17T15:40:35Z">
        <w:r>
          <w:rPr>
            <w:rFonts w:hint="eastAsia"/>
            <w:lang w:eastAsia="zh-CN"/>
          </w:rPr>
          <w:delText>）</w:delText>
        </w:r>
      </w:del>
    </w:p>
    <w:p>
      <w:r>
        <w:rPr>
          <w:rFonts w:hint="eastAsia"/>
        </w:rPr>
        <w:t>⑥资金下达合法性。该项指标反映部门下达其主管的一般性转移支付和专项转移支付的及时性以及批复下属单位预算的及时性。该指标分值3分。</w:t>
      </w:r>
    </w:p>
    <w:p>
      <w:r>
        <w:rPr>
          <w:rFonts w:hint="eastAsia"/>
        </w:rPr>
        <w:t>经自评，</w:t>
      </w:r>
      <w:r>
        <w:t>我局</w:t>
      </w:r>
      <w:r>
        <w:rPr>
          <w:rFonts w:hint="eastAsia"/>
        </w:rPr>
        <w:t>2</w:t>
      </w:r>
      <w:r>
        <w:t>019年</w:t>
      </w:r>
      <w:r>
        <w:rPr>
          <w:rFonts w:hint="eastAsia"/>
        </w:rPr>
        <w:t>一般性转移支付、专项转移支付以及中央转移支付均在人大批复预算后及时下达，部门预算在接到财政部门批复后，即向所属各单位批复预算。自评得3分，得分率为100%。</w:t>
      </w:r>
    </w:p>
    <w:p>
      <w:r>
        <w:rPr>
          <w:rFonts w:hint="eastAsia"/>
        </w:rPr>
        <w:t>⑦预决算信息公开性。该项指标主要考核部门（单位）在被评价年度是否按照政府信息公开有关规定公开相关预决算信息，用以反映部门（单位）预决算管理的公开透明情况。该指标分值4分。</w:t>
      </w:r>
      <w:bookmarkStart w:id="37" w:name="_Toc40885031"/>
    </w:p>
    <w:p>
      <w:r>
        <w:rPr>
          <w:rFonts w:hint="eastAsia"/>
        </w:rPr>
        <w:t>经自评，我局预算已</w:t>
      </w:r>
      <w:r>
        <w:t>按要求公布</w:t>
      </w:r>
      <w:r>
        <w:rPr>
          <w:highlight w:val="none"/>
          <w:rPrChange w:id="522" w:author="likun" w:date="2020-07-18T20:58:17Z">
            <w:rPr/>
          </w:rPrChange>
        </w:rPr>
        <w:t>，</w:t>
      </w:r>
      <w:r>
        <w:rPr>
          <w:rFonts w:hint="eastAsia"/>
          <w:highlight w:val="none"/>
          <w:rPrChange w:id="523" w:author="likun" w:date="2020-07-18T20:58:17Z">
            <w:rPr>
              <w:rFonts w:hint="eastAsia"/>
              <w:highlight w:val="yellow"/>
            </w:rPr>
          </w:rPrChange>
        </w:rPr>
        <w:t>2019年部门决算报表已按时向省财政厅报送，</w:t>
      </w:r>
      <w:ins w:id="524" w:author="tyj" w:date="2020-07-17T15:39:17Z">
        <w:r>
          <w:rPr>
            <w:rFonts w:hint="eastAsia"/>
            <w:highlight w:val="none"/>
            <w:lang w:eastAsia="zh-CN"/>
            <w:rPrChange w:id="525" w:author="likun" w:date="2020-07-18T20:58:17Z">
              <w:rPr>
                <w:rFonts w:hint="eastAsia"/>
                <w:highlight w:val="yellow"/>
                <w:lang w:eastAsia="zh-CN"/>
              </w:rPr>
            </w:rPrChange>
          </w:rPr>
          <w:t>待</w:t>
        </w:r>
      </w:ins>
      <w:ins w:id="526" w:author="tyj" w:date="2020-07-17T15:39:19Z">
        <w:r>
          <w:rPr>
            <w:rFonts w:hint="eastAsia"/>
            <w:highlight w:val="none"/>
            <w:lang w:eastAsia="zh-CN"/>
            <w:rPrChange w:id="527" w:author="likun" w:date="2020-07-18T20:58:17Z">
              <w:rPr>
                <w:rFonts w:hint="eastAsia"/>
                <w:highlight w:val="yellow"/>
                <w:lang w:eastAsia="zh-CN"/>
              </w:rPr>
            </w:rPrChange>
          </w:rPr>
          <w:t>省财政厅</w:t>
        </w:r>
      </w:ins>
      <w:ins w:id="528" w:author="tyj" w:date="2020-07-17T15:39:20Z">
        <w:r>
          <w:rPr>
            <w:rFonts w:hint="eastAsia"/>
            <w:highlight w:val="none"/>
            <w:lang w:eastAsia="zh-CN"/>
            <w:rPrChange w:id="529" w:author="likun" w:date="2020-07-18T20:58:17Z">
              <w:rPr>
                <w:rFonts w:hint="eastAsia"/>
                <w:highlight w:val="yellow"/>
                <w:lang w:eastAsia="zh-CN"/>
              </w:rPr>
            </w:rPrChange>
          </w:rPr>
          <w:t>批复</w:t>
        </w:r>
      </w:ins>
      <w:ins w:id="530" w:author="tyj" w:date="2020-07-17T15:39:21Z">
        <w:r>
          <w:rPr>
            <w:rFonts w:hint="eastAsia"/>
            <w:highlight w:val="none"/>
            <w:lang w:eastAsia="zh-CN"/>
            <w:rPrChange w:id="531" w:author="likun" w:date="2020-07-18T20:58:17Z">
              <w:rPr>
                <w:rFonts w:hint="eastAsia"/>
                <w:highlight w:val="yellow"/>
                <w:lang w:eastAsia="zh-CN"/>
              </w:rPr>
            </w:rPrChange>
          </w:rPr>
          <w:t>决算</w:t>
        </w:r>
      </w:ins>
      <w:ins w:id="532" w:author="tyj" w:date="2020-07-17T15:39:22Z">
        <w:r>
          <w:rPr>
            <w:rFonts w:hint="eastAsia"/>
            <w:highlight w:val="none"/>
            <w:lang w:eastAsia="zh-CN"/>
            <w:rPrChange w:id="533" w:author="likun" w:date="2020-07-18T20:58:17Z">
              <w:rPr>
                <w:rFonts w:hint="eastAsia"/>
                <w:highlight w:val="yellow"/>
                <w:lang w:eastAsia="zh-CN"/>
              </w:rPr>
            </w:rPrChange>
          </w:rPr>
          <w:t>后</w:t>
        </w:r>
      </w:ins>
      <w:ins w:id="534" w:author="tyj" w:date="2020-07-17T15:39:23Z">
        <w:r>
          <w:rPr>
            <w:rFonts w:hint="eastAsia"/>
            <w:highlight w:val="none"/>
            <w:lang w:eastAsia="zh-CN"/>
            <w:rPrChange w:id="535" w:author="likun" w:date="2020-07-18T20:58:17Z">
              <w:rPr>
                <w:rFonts w:hint="eastAsia"/>
                <w:highlight w:val="yellow"/>
                <w:lang w:eastAsia="zh-CN"/>
              </w:rPr>
            </w:rPrChange>
          </w:rPr>
          <w:t>再</w:t>
        </w:r>
      </w:ins>
      <w:ins w:id="536" w:author="tyj" w:date="2020-07-17T15:39:25Z">
        <w:r>
          <w:rPr>
            <w:rFonts w:hint="eastAsia"/>
            <w:highlight w:val="none"/>
            <w:lang w:eastAsia="zh-CN"/>
            <w:rPrChange w:id="537" w:author="likun" w:date="2020-07-18T20:58:17Z">
              <w:rPr>
                <w:rFonts w:hint="eastAsia"/>
                <w:highlight w:val="yellow"/>
                <w:lang w:eastAsia="zh-CN"/>
              </w:rPr>
            </w:rPrChange>
          </w:rPr>
          <w:t>予以</w:t>
        </w:r>
      </w:ins>
      <w:ins w:id="538" w:author="tyj" w:date="2020-07-17T15:39:26Z">
        <w:r>
          <w:rPr>
            <w:rFonts w:hint="eastAsia"/>
            <w:highlight w:val="none"/>
            <w:lang w:eastAsia="zh-CN"/>
            <w:rPrChange w:id="539" w:author="likun" w:date="2020-07-18T20:58:17Z">
              <w:rPr>
                <w:rFonts w:hint="eastAsia"/>
                <w:highlight w:val="yellow"/>
                <w:lang w:eastAsia="zh-CN"/>
              </w:rPr>
            </w:rPrChange>
          </w:rPr>
          <w:t>公开</w:t>
        </w:r>
      </w:ins>
      <w:ins w:id="540" w:author="tyj" w:date="2020-07-17T15:39:27Z">
        <w:r>
          <w:rPr>
            <w:rFonts w:hint="eastAsia"/>
            <w:highlight w:val="none"/>
            <w:lang w:eastAsia="zh-CN"/>
            <w:rPrChange w:id="541" w:author="likun" w:date="2020-07-18T20:58:17Z">
              <w:rPr>
                <w:rFonts w:hint="eastAsia"/>
                <w:highlight w:val="yellow"/>
                <w:lang w:eastAsia="zh-CN"/>
              </w:rPr>
            </w:rPrChange>
          </w:rPr>
          <w:t>。</w:t>
        </w:r>
      </w:ins>
      <w:del w:id="542" w:author="tyj" w:date="2020-07-17T15:39:31Z">
        <w:r>
          <w:rPr>
            <w:rFonts w:hint="eastAsia"/>
            <w:highlight w:val="yellow"/>
          </w:rPr>
          <w:delText>并</w:delText>
        </w:r>
      </w:del>
      <w:del w:id="543" w:author="tyj" w:date="2020-07-17T15:39:31Z">
        <w:r>
          <w:rPr>
            <w:highlight w:val="yellow"/>
          </w:rPr>
          <w:delText>由省财政厅适时公布</w:delText>
        </w:r>
        <w:bookmarkEnd w:id="37"/>
      </w:del>
      <w:del w:id="544" w:author="tyj" w:date="2020-07-17T15:39:31Z">
        <w:bookmarkStart w:id="38" w:name="_Toc40885032"/>
        <w:r>
          <w:rPr>
            <w:rFonts w:hint="eastAsia"/>
            <w:highlight w:val="yellow"/>
          </w:rPr>
          <w:delText>，</w:delText>
        </w:r>
      </w:del>
      <w:ins w:id="545" w:author="likun" w:date="2020-07-16T16:21:45Z">
        <w:del w:id="546" w:author="tyj" w:date="2020-07-17T15:39:31Z">
          <w:r>
            <w:rPr>
              <w:rFonts w:hint="eastAsia"/>
              <w:highlight w:val="yellow"/>
              <w:lang w:eastAsia="zh-CN"/>
            </w:rPr>
            <w:delText>（</w:delText>
          </w:r>
        </w:del>
      </w:ins>
      <w:ins w:id="547" w:author="likun" w:date="2020-07-16T16:21:46Z">
        <w:del w:id="548" w:author="tyj" w:date="2020-07-17T15:39:31Z">
          <w:r>
            <w:rPr>
              <w:rFonts w:hint="eastAsia"/>
              <w:highlight w:val="yellow"/>
              <w:lang w:val="en-US" w:eastAsia="zh-CN"/>
            </w:rPr>
            <w:delText>核准</w:delText>
          </w:r>
        </w:del>
      </w:ins>
      <w:ins w:id="549" w:author="likun" w:date="2020-07-16T16:21:45Z">
        <w:del w:id="550" w:author="tyj" w:date="2020-07-17T15:39:31Z">
          <w:r>
            <w:rPr>
              <w:rFonts w:hint="eastAsia"/>
              <w:highlight w:val="yellow"/>
              <w:lang w:eastAsia="zh-CN"/>
            </w:rPr>
            <w:delText>）</w:delText>
          </w:r>
        </w:del>
      </w:ins>
      <w:r>
        <w:rPr>
          <w:rFonts w:hint="eastAsia"/>
        </w:rPr>
        <w:t>自评得</w:t>
      </w:r>
      <w:r>
        <w:t>4</w:t>
      </w:r>
      <w:r>
        <w:rPr>
          <w:rFonts w:hint="eastAsia"/>
        </w:rPr>
        <w:t>分，得分率为</w:t>
      </w:r>
      <w:r>
        <w:t>100</w:t>
      </w:r>
      <w:r>
        <w:rPr>
          <w:rFonts w:hint="eastAsia"/>
        </w:rPr>
        <w:t>%。</w:t>
      </w:r>
      <w:bookmarkEnd w:id="38"/>
    </w:p>
    <w:p>
      <w:pPr>
        <w:pStyle w:val="5"/>
      </w:pPr>
      <w:bookmarkStart w:id="39" w:name="_Toc40954347"/>
      <w:bookmarkStart w:id="40" w:name="_Toc40885033"/>
      <w:bookmarkStart w:id="41" w:name="_Toc40970049"/>
      <w:r>
        <w:rPr>
          <w:rFonts w:hint="eastAsia"/>
        </w:rPr>
        <w:t>（2）项目管理</w:t>
      </w:r>
      <w:bookmarkEnd w:id="39"/>
      <w:bookmarkEnd w:id="40"/>
      <w:bookmarkEnd w:id="41"/>
    </w:p>
    <w:p>
      <w:r>
        <w:rPr>
          <w:rFonts w:hint="eastAsia"/>
        </w:rPr>
        <w:t>①项目实施程序。该项指标反映部门（单位）所有项目支出实施过程是否规范,包括是否符合申报条件；申报、批复程序是否符合相关管理办法；项目招投标、调整、完成验收等是否履行相应手续等。该指标分值2分。</w:t>
      </w:r>
    </w:p>
    <w:p>
      <w:r>
        <w:rPr>
          <w:rFonts w:hint="eastAsia"/>
        </w:rPr>
        <w:t>经自评，我局所有项目支出的申报、批复程序均符合相关管理办法，项目规范地履行了招投标、调整、完成验收等手续，自评得2分，得分率为100%。</w:t>
      </w:r>
    </w:p>
    <w:p>
      <w:r>
        <w:rPr>
          <w:rFonts w:hint="eastAsia"/>
        </w:rPr>
        <w:t>②项目监管。该项指标反映部门（单位）对所实施项目（包括部门主管的省级专项资金和专项经费分配给市、县实施的项目）的检查、监控、督促等管理等情况。该指标分值3分。</w:t>
      </w:r>
    </w:p>
    <w:p>
      <w:r>
        <w:rPr>
          <w:rFonts w:hint="eastAsia"/>
        </w:rPr>
        <w:t>经自评，我局为全面推进体育事业发展，</w:t>
      </w:r>
      <w:del w:id="551" w:author="likun" w:date="2020-07-18T20:58:46Z">
        <w:r>
          <w:rPr>
            <w:rFonts w:hint="eastAsia"/>
          </w:rPr>
          <w:delText>局领导及相关的处（室）</w:delText>
        </w:r>
      </w:del>
      <w:r>
        <w:rPr>
          <w:rFonts w:hint="eastAsia"/>
        </w:rPr>
        <w:t>及时对</w:t>
      </w:r>
      <w:ins w:id="552" w:author="likun" w:date="2020-07-18T20:59:12Z">
        <w:r>
          <w:rPr>
            <w:rFonts w:hint="eastAsia"/>
            <w:lang w:val="en-US" w:eastAsia="zh-CN"/>
          </w:rPr>
          <w:t>直属单位和</w:t>
        </w:r>
      </w:ins>
      <w:ins w:id="553" w:author="likun" w:date="2020-07-18T20:59:14Z">
        <w:r>
          <w:rPr>
            <w:rFonts w:hint="eastAsia"/>
            <w:lang w:val="en-US" w:eastAsia="zh-CN"/>
          </w:rPr>
          <w:t>市县</w:t>
        </w:r>
      </w:ins>
      <w:ins w:id="554" w:author="likun" w:date="2020-07-18T20:59:18Z">
        <w:r>
          <w:rPr>
            <w:rFonts w:hint="eastAsia"/>
            <w:lang w:val="en-US" w:eastAsia="zh-CN"/>
          </w:rPr>
          <w:t>实施</w:t>
        </w:r>
      </w:ins>
      <w:ins w:id="555" w:author="likun" w:date="2020-07-18T20:59:19Z">
        <w:r>
          <w:rPr>
            <w:rFonts w:hint="eastAsia"/>
            <w:lang w:val="en-US" w:eastAsia="zh-CN"/>
          </w:rPr>
          <w:t>的项目</w:t>
        </w:r>
      </w:ins>
      <w:ins w:id="556" w:author="tyj" w:date="2020-07-17T15:40:50Z">
        <w:del w:id="557" w:author="likun" w:date="2020-07-18T20:59:22Z">
          <w:r>
            <w:rPr>
              <w:rFonts w:hint="eastAsia"/>
              <w:lang w:eastAsia="zh-CN"/>
            </w:rPr>
            <w:delText>各项</w:delText>
          </w:r>
        </w:del>
      </w:ins>
      <w:del w:id="558" w:author="likun" w:date="2020-07-18T20:59:22Z">
        <w:r>
          <w:rPr>
            <w:rFonts w:hint="eastAsia"/>
            <w:highlight w:val="yellow"/>
            <w:rPrChange w:id="559" w:author="likun" w:date="2020-07-16T16:23:23Z">
              <w:rPr>
                <w:rFonts w:hint="eastAsia"/>
              </w:rPr>
            </w:rPrChange>
          </w:rPr>
          <w:delText>体育</w:delText>
        </w:r>
      </w:del>
      <w:del w:id="560" w:author="likun" w:date="2020-07-18T20:59:22Z">
        <w:r>
          <w:rPr>
            <w:rFonts w:hint="eastAsia"/>
            <w:highlight w:val="yellow"/>
            <w:rPrChange w:id="561" w:author="likun" w:date="2020-07-16T16:23:23Z">
              <w:rPr>
                <w:rFonts w:hint="eastAsia"/>
              </w:rPr>
            </w:rPrChange>
          </w:rPr>
          <w:delText>服务</w:delText>
        </w:r>
      </w:del>
      <w:ins w:id="562" w:author="likun" w:date="2020-07-16T16:23:27Z">
        <w:del w:id="563" w:author="likun" w:date="2020-07-18T20:59:22Z">
          <w:r>
            <w:rPr>
              <w:rFonts w:hint="eastAsia"/>
              <w:highlight w:val="yellow"/>
              <w:lang w:eastAsia="zh-CN"/>
            </w:rPr>
            <w:delText>（</w:delText>
          </w:r>
        </w:del>
      </w:ins>
      <w:ins w:id="564" w:author="likun" w:date="2020-07-16T16:23:30Z">
        <w:del w:id="565" w:author="likun" w:date="2020-07-18T20:59:22Z">
          <w:r>
            <w:rPr>
              <w:rFonts w:hint="eastAsia"/>
              <w:highlight w:val="yellow"/>
              <w:lang w:eastAsia="zh-CN"/>
            </w:rPr>
            <w:delText>？</w:delText>
          </w:r>
        </w:del>
      </w:ins>
      <w:ins w:id="566" w:author="likun" w:date="2020-07-16T16:23:28Z">
        <w:del w:id="567" w:author="likun" w:date="2020-07-18T20:59:22Z">
          <w:r>
            <w:rPr>
              <w:rFonts w:hint="eastAsia"/>
              <w:highlight w:val="yellow"/>
              <w:lang w:eastAsia="zh-CN"/>
            </w:rPr>
            <w:delText>）</w:delText>
          </w:r>
        </w:del>
      </w:ins>
      <w:del w:id="568" w:author="likun" w:date="2020-07-18T20:59:21Z">
        <w:r>
          <w:rPr>
            <w:rFonts w:hint="eastAsia"/>
          </w:rPr>
          <w:delText>工作</w:delText>
        </w:r>
      </w:del>
      <w:del w:id="569" w:author="likun" w:date="2020-07-18T20:58:34Z">
        <w:r>
          <w:rPr>
            <w:rFonts w:hint="eastAsia"/>
          </w:rPr>
          <w:delText>，</w:delText>
        </w:r>
      </w:del>
      <w:r>
        <w:rPr>
          <w:rFonts w:hint="eastAsia"/>
        </w:rPr>
        <w:t>进行监督和管理，自评得3分，得分率为</w:t>
      </w:r>
      <w:r>
        <w:t>100</w:t>
      </w:r>
      <w:r>
        <w:rPr>
          <w:rFonts w:hint="eastAsia"/>
        </w:rPr>
        <w:t>%。</w:t>
      </w:r>
    </w:p>
    <w:p>
      <w:pPr>
        <w:pStyle w:val="5"/>
        <w:ind w:firstLine="643"/>
        <w:rPr>
          <w:b/>
          <w:bCs/>
        </w:rPr>
      </w:pPr>
      <w:bookmarkStart w:id="42" w:name="_Toc40954348"/>
      <w:bookmarkStart w:id="43" w:name="_Toc40970050"/>
      <w:bookmarkStart w:id="44" w:name="_Toc40885035"/>
      <w:r>
        <w:rPr>
          <w:rFonts w:hint="eastAsia"/>
          <w:b/>
          <w:bCs/>
        </w:rPr>
        <w:t>（3）资产管理</w:t>
      </w:r>
      <w:bookmarkEnd w:id="42"/>
      <w:bookmarkEnd w:id="43"/>
      <w:bookmarkEnd w:id="44"/>
    </w:p>
    <w:p>
      <w:r>
        <w:rPr>
          <w:rFonts w:hint="eastAsia"/>
        </w:rPr>
        <w:t>①报送及时性。该项指标反映部门（单位）行政事业性国有资产年报和月报的报送情况。该指标分值2分。</w:t>
      </w:r>
    </w:p>
    <w:p>
      <w:r>
        <w:rPr>
          <w:rFonts w:hint="eastAsia"/>
        </w:rPr>
        <w:t>经自评，我局能及时编制并按时报送资产年报和月报，自评得</w:t>
      </w:r>
      <w:r>
        <w:t>2</w:t>
      </w:r>
      <w:r>
        <w:rPr>
          <w:rFonts w:hint="eastAsia"/>
        </w:rPr>
        <w:t>分，得分率为</w:t>
      </w:r>
      <w:r>
        <w:t>100</w:t>
      </w:r>
      <w:r>
        <w:rPr>
          <w:rFonts w:hint="eastAsia"/>
        </w:rPr>
        <w:t>%。</w:t>
      </w:r>
    </w:p>
    <w:p>
      <w:r>
        <w:rPr>
          <w:rFonts w:hint="eastAsia"/>
        </w:rPr>
        <w:t>②数据质量。该项指标反映部门（单位）行政事业性国有资产年报数据质量。该指标分值3分。</w:t>
      </w:r>
    </w:p>
    <w:p>
      <w:r>
        <w:rPr>
          <w:rFonts w:hint="eastAsia"/>
        </w:rPr>
        <w:t>经自评，我局建立了定期与突击性的资产盘点制度，有效地保证了资产的安全性与资产报告数据的真实、完整与准确性。</w:t>
      </w:r>
      <w:del w:id="570" w:author="tyj" w:date="2020-07-17T15:41:06Z">
        <w:r>
          <w:rPr>
            <w:rFonts w:hint="eastAsia"/>
          </w:rPr>
          <w:delText>年终执行了</w:delText>
        </w:r>
      </w:del>
      <w:del w:id="571" w:author="tyj" w:date="2020-07-17T15:41:06Z">
        <w:r>
          <w:rPr>
            <w:rFonts w:hint="eastAsia"/>
            <w:highlight w:val="yellow"/>
            <w:rPrChange w:id="572" w:author="likun" w:date="2020-07-16T16:24:43Z">
              <w:rPr>
                <w:rFonts w:hint="eastAsia"/>
              </w:rPr>
            </w:rPrChange>
          </w:rPr>
          <w:delText>资产盘点清查与审计</w:delText>
        </w:r>
      </w:del>
      <w:ins w:id="573" w:author="likun" w:date="2020-07-16T16:24:46Z">
        <w:del w:id="574" w:author="tyj" w:date="2020-07-17T15:41:06Z">
          <w:r>
            <w:rPr>
              <w:rFonts w:hint="eastAsia"/>
              <w:highlight w:val="yellow"/>
              <w:lang w:eastAsia="zh-CN"/>
            </w:rPr>
            <w:delText>（</w:delText>
          </w:r>
        </w:del>
      </w:ins>
      <w:ins w:id="575" w:author="likun" w:date="2020-07-16T16:24:50Z">
        <w:del w:id="576" w:author="tyj" w:date="2020-07-17T15:41:06Z">
          <w:r>
            <w:rPr>
              <w:rFonts w:hint="eastAsia"/>
              <w:highlight w:val="yellow"/>
              <w:lang w:val="en-US" w:eastAsia="zh-CN"/>
            </w:rPr>
            <w:delText>核准</w:delText>
          </w:r>
        </w:del>
      </w:ins>
      <w:ins w:id="577" w:author="likun" w:date="2020-07-16T16:24:59Z">
        <w:del w:id="578" w:author="tyj" w:date="2020-07-17T15:41:06Z">
          <w:r>
            <w:rPr>
              <w:rFonts w:hint="eastAsia"/>
              <w:highlight w:val="yellow"/>
              <w:lang w:val="en-US" w:eastAsia="zh-CN"/>
            </w:rPr>
            <w:delText>是否</w:delText>
          </w:r>
        </w:del>
      </w:ins>
      <w:ins w:id="579" w:author="likun" w:date="2020-07-16T16:25:00Z">
        <w:del w:id="580" w:author="tyj" w:date="2020-07-17T15:41:06Z">
          <w:r>
            <w:rPr>
              <w:rFonts w:hint="eastAsia"/>
              <w:highlight w:val="yellow"/>
              <w:lang w:val="en-US" w:eastAsia="zh-CN"/>
            </w:rPr>
            <w:delText>有</w:delText>
          </w:r>
        </w:del>
      </w:ins>
      <w:ins w:id="581" w:author="likun" w:date="2020-07-16T16:25:01Z">
        <w:del w:id="582" w:author="tyj" w:date="2020-07-17T15:41:06Z">
          <w:r>
            <w:rPr>
              <w:rFonts w:hint="eastAsia"/>
              <w:highlight w:val="yellow"/>
              <w:lang w:val="en-US" w:eastAsia="zh-CN"/>
            </w:rPr>
            <w:delText>开</w:delText>
          </w:r>
        </w:del>
      </w:ins>
      <w:ins w:id="583" w:author="likun" w:date="2020-07-16T16:25:04Z">
        <w:del w:id="584" w:author="tyj" w:date="2020-07-17T15:41:06Z">
          <w:r>
            <w:rPr>
              <w:rFonts w:hint="eastAsia"/>
              <w:highlight w:val="yellow"/>
              <w:lang w:val="en-US" w:eastAsia="zh-CN"/>
            </w:rPr>
            <w:delText>展</w:delText>
          </w:r>
        </w:del>
      </w:ins>
      <w:ins w:id="585" w:author="likun" w:date="2020-07-16T16:25:05Z">
        <w:del w:id="586" w:author="tyj" w:date="2020-07-17T15:41:06Z">
          <w:r>
            <w:rPr>
              <w:rFonts w:hint="eastAsia"/>
              <w:highlight w:val="yellow"/>
              <w:lang w:val="en-US" w:eastAsia="zh-CN"/>
            </w:rPr>
            <w:delText>）</w:delText>
          </w:r>
        </w:del>
      </w:ins>
      <w:ins w:id="587" w:author="tyj" w:date="2020-07-17T15:41:06Z">
        <w:r>
          <w:rPr>
            <w:rFonts w:hint="eastAsia"/>
            <w:lang w:eastAsia="zh-CN"/>
          </w:rPr>
          <w:t>年</w:t>
        </w:r>
      </w:ins>
      <w:ins w:id="588" w:author="tyj" w:date="2020-07-17T15:41:11Z">
        <w:r>
          <w:rPr>
            <w:rFonts w:hint="eastAsia"/>
            <w:lang w:eastAsia="zh-CN"/>
          </w:rPr>
          <w:t>终</w:t>
        </w:r>
      </w:ins>
      <w:ins w:id="589" w:author="tyj" w:date="2020-07-17T15:41:06Z">
        <w:r>
          <w:rPr>
            <w:rFonts w:hint="eastAsia"/>
            <w:lang w:eastAsia="zh-CN"/>
          </w:rPr>
          <w:t>开展了</w:t>
        </w:r>
      </w:ins>
      <w:ins w:id="590" w:author="tyj" w:date="2020-07-17T15:41:15Z">
        <w:r>
          <w:rPr>
            <w:rFonts w:hint="eastAsia"/>
            <w:lang w:eastAsia="zh-CN"/>
          </w:rPr>
          <w:t>资产</w:t>
        </w:r>
      </w:ins>
      <w:ins w:id="591" w:author="tyj" w:date="2020-07-17T15:41:17Z">
        <w:r>
          <w:rPr>
            <w:rFonts w:hint="eastAsia"/>
            <w:lang w:eastAsia="zh-CN"/>
          </w:rPr>
          <w:t>统计</w:t>
        </w:r>
      </w:ins>
      <w:ins w:id="592" w:author="tyj" w:date="2020-07-17T15:41:21Z">
        <w:r>
          <w:rPr>
            <w:rFonts w:hint="eastAsia"/>
            <w:lang w:eastAsia="zh-CN"/>
          </w:rPr>
          <w:t>年报</w:t>
        </w:r>
      </w:ins>
      <w:ins w:id="593" w:author="tyj" w:date="2020-07-17T15:41:18Z">
        <w:r>
          <w:rPr>
            <w:rFonts w:hint="eastAsia"/>
            <w:lang w:eastAsia="zh-CN"/>
          </w:rPr>
          <w:t>工作</w:t>
        </w:r>
      </w:ins>
      <w:r>
        <w:rPr>
          <w:rFonts w:hint="eastAsia"/>
        </w:rPr>
        <w:t>，年报数据完整、准确，核实性问题均能提供有效、真实的说明，自评得</w:t>
      </w:r>
      <w:r>
        <w:t>3</w:t>
      </w:r>
      <w:r>
        <w:rPr>
          <w:rFonts w:hint="eastAsia"/>
        </w:rPr>
        <w:t>分，得分率为</w:t>
      </w:r>
      <w:r>
        <w:t>100</w:t>
      </w:r>
      <w:r>
        <w:rPr>
          <w:rFonts w:hint="eastAsia"/>
        </w:rPr>
        <w:t>%。</w:t>
      </w:r>
    </w:p>
    <w:p>
      <w:r>
        <w:rPr>
          <w:rFonts w:hint="eastAsia"/>
        </w:rPr>
        <w:t>③财务核对情况。该项指标反映部门（单位）资产账与财务账的核对情况。该指标分值3分。</w:t>
      </w:r>
    </w:p>
    <w:p>
      <w:r>
        <w:rPr>
          <w:rFonts w:hint="eastAsia"/>
        </w:rPr>
        <w:t>经自评，我局建立了完善的对账制度，每个月末均要求财务部门的财务账应当与业务部门的资产账进行核对，结合资产的清查盘点制度，有效地保证了资产的账账相符与账实相符。自评得</w:t>
      </w:r>
      <w:r>
        <w:t>3</w:t>
      </w:r>
      <w:r>
        <w:rPr>
          <w:rFonts w:hint="eastAsia"/>
        </w:rPr>
        <w:t>分，得分率为</w:t>
      </w:r>
      <w:r>
        <w:t>100</w:t>
      </w:r>
      <w:r>
        <w:rPr>
          <w:rFonts w:hint="eastAsia"/>
        </w:rPr>
        <w:t>%。</w:t>
      </w:r>
    </w:p>
    <w:p>
      <w:r>
        <w:rPr>
          <w:rFonts w:hint="eastAsia"/>
        </w:rPr>
        <w:t>④资产管理合规性。该项指标反映部门（单位）资产管理是否合规。该指标分值3分。</w:t>
      </w:r>
    </w:p>
    <w:p>
      <w:pPr>
        <w:rPr>
          <w:ins w:id="594" w:author="tyj" w:date="2020-07-21T16:58:16Z"/>
          <w:rFonts w:hint="eastAsia"/>
          <w:highlight w:val="none"/>
        </w:rPr>
      </w:pPr>
      <w:r>
        <w:rPr>
          <w:rFonts w:hint="eastAsia"/>
        </w:rPr>
        <w:t>经自评，我局建立了完善的行政事业性国有资产管理内部管理规程，并且</w:t>
      </w:r>
      <w:r>
        <w:rPr>
          <w:rFonts w:hint="eastAsia"/>
          <w:highlight w:val="none"/>
          <w:rPrChange w:id="595" w:author="tyj" w:date="2020-07-20T09:38:22Z">
            <w:rPr>
              <w:rFonts w:hint="eastAsia"/>
            </w:rPr>
          </w:rPrChange>
        </w:rPr>
        <w:t>在日常的资产管理活动中严格执行相关的管理规定，</w:t>
      </w:r>
      <w:ins w:id="596" w:author="tyj" w:date="2020-07-21T16:58:07Z">
        <w:r>
          <w:rPr>
            <w:rFonts w:hint="eastAsia"/>
            <w:highlight w:val="none"/>
          </w:rPr>
          <w:t>出租、出借、处置国有资产均严格按照规范执行，在年度审计、监督检查工作中未发现新增的资产管理问题。得3分，得分率为100%。</w:t>
        </w:r>
      </w:ins>
      <w:del w:id="597" w:author="tyj" w:date="2020-07-21T16:58:07Z">
        <w:r>
          <w:rPr>
            <w:rFonts w:hint="eastAsia"/>
            <w:highlight w:val="none"/>
            <w:rPrChange w:id="598" w:author="tyj" w:date="2020-07-20T09:38:22Z">
              <w:rPr>
                <w:rFonts w:hint="eastAsia"/>
              </w:rPr>
            </w:rPrChange>
          </w:rPr>
          <w:delText>出租、出借、处置国有资产均严格按照规范执行，</w:delText>
        </w:r>
      </w:del>
      <w:del w:id="599" w:author="tyj" w:date="2020-07-21T16:58:07Z">
        <w:r>
          <w:rPr>
            <w:rFonts w:hint="eastAsia"/>
            <w:highlight w:val="none"/>
            <w:rPrChange w:id="600" w:author="tyj" w:date="2020-07-20T09:38:22Z">
              <w:rPr>
                <w:rFonts w:hint="eastAsia"/>
              </w:rPr>
            </w:rPrChange>
          </w:rPr>
          <w:delText>在审计、监督检查工作中均未发现资产管理存在问题。得3分，得分率为100%。</w:delText>
        </w:r>
      </w:del>
    </w:p>
    <w:p>
      <w:pPr>
        <w:rPr>
          <w:del w:id="601" w:author="tyj" w:date="2020-07-17T15:41:35Z"/>
          <w:rFonts w:hint="eastAsia" w:eastAsia="仿宋_GB2312"/>
          <w:highlight w:val="none"/>
          <w:lang w:eastAsia="zh-CN"/>
          <w:rPrChange w:id="602" w:author="tyj" w:date="2020-07-20T09:38:22Z">
            <w:rPr>
              <w:del w:id="603" w:author="tyj" w:date="2020-07-17T15:41:35Z"/>
              <w:rFonts w:hint="eastAsia" w:eastAsia="仿宋_GB2312"/>
              <w:lang w:eastAsia="zh-CN"/>
            </w:rPr>
          </w:rPrChange>
        </w:rPr>
      </w:pPr>
      <w:ins w:id="604" w:author="likun" w:date="2020-07-16T16:28:01Z">
        <w:del w:id="605" w:author="tyj" w:date="2020-07-17T15:41:35Z">
          <w:r>
            <w:rPr>
              <w:rFonts w:hint="eastAsia"/>
              <w:highlight w:val="none"/>
              <w:lang w:eastAsia="zh-CN"/>
              <w:rPrChange w:id="606" w:author="tyj" w:date="2020-07-20T09:38:22Z">
                <w:rPr>
                  <w:rFonts w:hint="eastAsia"/>
                  <w:highlight w:val="yellow"/>
                  <w:lang w:eastAsia="zh-CN"/>
                </w:rPr>
              </w:rPrChange>
            </w:rPr>
            <w:delText>（</w:delText>
          </w:r>
        </w:del>
      </w:ins>
      <w:ins w:id="607" w:author="likun" w:date="2020-07-16T16:28:03Z">
        <w:del w:id="608" w:author="tyj" w:date="2020-07-17T15:41:35Z">
          <w:r>
            <w:rPr>
              <w:rFonts w:hint="eastAsia"/>
              <w:highlight w:val="none"/>
              <w:lang w:val="en-US" w:eastAsia="zh-CN"/>
              <w:rPrChange w:id="609" w:author="tyj" w:date="2020-07-20T09:38:22Z">
                <w:rPr>
                  <w:rFonts w:hint="eastAsia"/>
                  <w:highlight w:val="yellow"/>
                  <w:lang w:val="en-US" w:eastAsia="zh-CN"/>
                </w:rPr>
              </w:rPrChange>
            </w:rPr>
            <w:delText>三公经费</w:delText>
          </w:r>
        </w:del>
      </w:ins>
      <w:ins w:id="610" w:author="likun" w:date="2020-07-16T16:28:05Z">
        <w:del w:id="611" w:author="tyj" w:date="2020-07-17T15:41:35Z">
          <w:r>
            <w:rPr>
              <w:rFonts w:hint="eastAsia"/>
              <w:highlight w:val="none"/>
              <w:lang w:val="en-US" w:eastAsia="zh-CN"/>
              <w:rPrChange w:id="612" w:author="tyj" w:date="2020-07-20T09:38:22Z">
                <w:rPr>
                  <w:rFonts w:hint="eastAsia"/>
                  <w:highlight w:val="yellow"/>
                  <w:lang w:val="en-US" w:eastAsia="zh-CN"/>
                </w:rPr>
              </w:rPrChange>
            </w:rPr>
            <w:delText>检查就</w:delText>
          </w:r>
        </w:del>
      </w:ins>
      <w:ins w:id="613" w:author="likun" w:date="2020-07-16T16:28:08Z">
        <w:del w:id="614" w:author="tyj" w:date="2020-07-17T15:41:35Z">
          <w:r>
            <w:rPr>
              <w:rFonts w:hint="eastAsia"/>
              <w:highlight w:val="none"/>
              <w:lang w:val="en-US" w:eastAsia="zh-CN"/>
              <w:rPrChange w:id="615" w:author="tyj" w:date="2020-07-20T09:38:22Z">
                <w:rPr>
                  <w:rFonts w:hint="eastAsia"/>
                  <w:highlight w:val="yellow"/>
                  <w:lang w:val="en-US" w:eastAsia="zh-CN"/>
                </w:rPr>
              </w:rPrChange>
            </w:rPr>
            <w:delText>提出了</w:delText>
          </w:r>
        </w:del>
      </w:ins>
      <w:ins w:id="616" w:author="likun" w:date="2020-07-16T16:28:10Z">
        <w:del w:id="617" w:author="tyj" w:date="2020-07-17T15:41:35Z">
          <w:r>
            <w:rPr>
              <w:rFonts w:hint="eastAsia"/>
              <w:highlight w:val="none"/>
              <w:lang w:val="en-US" w:eastAsia="zh-CN"/>
              <w:rPrChange w:id="618" w:author="tyj" w:date="2020-07-20T09:38:22Z">
                <w:rPr>
                  <w:rFonts w:hint="eastAsia"/>
                  <w:highlight w:val="yellow"/>
                  <w:lang w:val="en-US" w:eastAsia="zh-CN"/>
                </w:rPr>
              </w:rPrChange>
            </w:rPr>
            <w:delText>资产</w:delText>
          </w:r>
        </w:del>
      </w:ins>
      <w:ins w:id="619" w:author="likun" w:date="2020-07-16T16:28:16Z">
        <w:del w:id="620" w:author="tyj" w:date="2020-07-17T15:41:35Z">
          <w:r>
            <w:rPr>
              <w:rFonts w:hint="eastAsia"/>
              <w:highlight w:val="none"/>
              <w:lang w:val="en-US" w:eastAsia="zh-CN"/>
              <w:rPrChange w:id="621" w:author="tyj" w:date="2020-07-20T09:38:22Z">
                <w:rPr>
                  <w:rFonts w:hint="eastAsia"/>
                  <w:highlight w:val="yellow"/>
                  <w:lang w:val="en-US" w:eastAsia="zh-CN"/>
                </w:rPr>
              </w:rPrChange>
            </w:rPr>
            <w:delText>管理的</w:delText>
          </w:r>
        </w:del>
      </w:ins>
      <w:ins w:id="622" w:author="likun" w:date="2020-07-16T16:28:17Z">
        <w:del w:id="623" w:author="tyj" w:date="2020-07-17T15:41:35Z">
          <w:r>
            <w:rPr>
              <w:rFonts w:hint="eastAsia"/>
              <w:highlight w:val="none"/>
              <w:lang w:val="en-US" w:eastAsia="zh-CN"/>
              <w:rPrChange w:id="624" w:author="tyj" w:date="2020-07-20T09:38:22Z">
                <w:rPr>
                  <w:rFonts w:hint="eastAsia"/>
                  <w:highlight w:val="yellow"/>
                  <w:lang w:val="en-US" w:eastAsia="zh-CN"/>
                </w:rPr>
              </w:rPrChange>
            </w:rPr>
            <w:delText>问题</w:delText>
          </w:r>
        </w:del>
      </w:ins>
      <w:ins w:id="625" w:author="likun" w:date="2020-07-16T16:28:21Z">
        <w:del w:id="626" w:author="tyj" w:date="2020-07-17T15:41:35Z">
          <w:r>
            <w:rPr>
              <w:rFonts w:hint="eastAsia"/>
              <w:highlight w:val="none"/>
              <w:lang w:val="en-US" w:eastAsia="zh-CN"/>
              <w:rPrChange w:id="627" w:author="tyj" w:date="2020-07-20T09:38:22Z">
                <w:rPr>
                  <w:rFonts w:hint="eastAsia"/>
                  <w:highlight w:val="yellow"/>
                  <w:lang w:val="en-US" w:eastAsia="zh-CN"/>
                </w:rPr>
              </w:rPrChange>
            </w:rPr>
            <w:delText>。</w:delText>
          </w:r>
        </w:del>
      </w:ins>
      <w:ins w:id="628" w:author="likun" w:date="2020-07-16T16:28:01Z">
        <w:del w:id="629" w:author="tyj" w:date="2020-07-17T15:41:35Z">
          <w:r>
            <w:rPr>
              <w:rFonts w:hint="eastAsia"/>
              <w:highlight w:val="none"/>
              <w:lang w:eastAsia="zh-CN"/>
              <w:rPrChange w:id="630" w:author="tyj" w:date="2020-07-20T09:38:22Z">
                <w:rPr>
                  <w:rFonts w:hint="eastAsia"/>
                  <w:highlight w:val="yellow"/>
                  <w:lang w:eastAsia="zh-CN"/>
                </w:rPr>
              </w:rPrChange>
            </w:rPr>
            <w:delText>）</w:delText>
          </w:r>
        </w:del>
      </w:ins>
    </w:p>
    <w:p>
      <w:pPr>
        <w:rPr>
          <w:highlight w:val="none"/>
          <w:rPrChange w:id="631" w:author="tyj" w:date="2020-07-20T09:38:22Z">
            <w:rPr/>
          </w:rPrChange>
        </w:rPr>
      </w:pPr>
      <w:r>
        <w:rPr>
          <w:rFonts w:hint="eastAsia"/>
          <w:highlight w:val="none"/>
          <w:rPrChange w:id="632" w:author="tyj" w:date="2020-07-20T09:38:22Z">
            <w:rPr>
              <w:rFonts w:hint="eastAsia"/>
            </w:rPr>
          </w:rPrChange>
        </w:rPr>
        <w:t>⑤固定资产利用率。该项指标反映部门（单位）固定资产的使用情况。该指标分值2分。</w:t>
      </w:r>
      <w:bookmarkStart w:id="45" w:name="_Toc40885036"/>
    </w:p>
    <w:p>
      <w:pPr>
        <w:rPr>
          <w:highlight w:val="none"/>
          <w:rPrChange w:id="633" w:author="tyj" w:date="2020-07-20T09:38:22Z">
            <w:rPr/>
          </w:rPrChange>
        </w:rPr>
      </w:pPr>
      <w:r>
        <w:rPr>
          <w:rFonts w:hint="eastAsia"/>
          <w:highlight w:val="none"/>
          <w:rPrChange w:id="634" w:author="tyj" w:date="2020-07-20T09:38:22Z">
            <w:rPr>
              <w:rFonts w:hint="eastAsia"/>
            </w:rPr>
          </w:rPrChange>
        </w:rPr>
        <w:t>经自评，我局在用固定资产原值159868.71万元，占固定资产总额100%，利用率100%，高于省直单位固定资产利用率的平均水平。自评得</w:t>
      </w:r>
      <w:r>
        <w:rPr>
          <w:highlight w:val="none"/>
          <w:rPrChange w:id="635" w:author="tyj" w:date="2020-07-20T09:38:22Z">
            <w:rPr/>
          </w:rPrChange>
        </w:rPr>
        <w:t>2</w:t>
      </w:r>
      <w:r>
        <w:rPr>
          <w:rFonts w:hint="eastAsia"/>
          <w:highlight w:val="none"/>
          <w:rPrChange w:id="636" w:author="tyj" w:date="2020-07-20T09:38:22Z">
            <w:rPr>
              <w:rFonts w:hint="eastAsia"/>
            </w:rPr>
          </w:rPrChange>
        </w:rPr>
        <w:t>分，得分率为</w:t>
      </w:r>
      <w:r>
        <w:rPr>
          <w:highlight w:val="none"/>
          <w:rPrChange w:id="637" w:author="tyj" w:date="2020-07-20T09:38:22Z">
            <w:rPr/>
          </w:rPrChange>
        </w:rPr>
        <w:t>100</w:t>
      </w:r>
      <w:r>
        <w:rPr>
          <w:rFonts w:hint="eastAsia"/>
          <w:highlight w:val="none"/>
          <w:rPrChange w:id="638" w:author="tyj" w:date="2020-07-20T09:38:22Z">
            <w:rPr>
              <w:rFonts w:hint="eastAsia"/>
            </w:rPr>
          </w:rPrChange>
        </w:rPr>
        <w:t>%。</w:t>
      </w:r>
      <w:bookmarkEnd w:id="45"/>
    </w:p>
    <w:p>
      <w:pPr>
        <w:pStyle w:val="2"/>
        <w:ind w:firstLine="643"/>
        <w:rPr>
          <w:highlight w:val="none"/>
          <w:rPrChange w:id="639" w:author="tyj" w:date="2020-07-20T09:38:22Z">
            <w:rPr/>
          </w:rPrChange>
        </w:rPr>
      </w:pPr>
      <w:bookmarkStart w:id="46" w:name="_Toc3951"/>
      <w:bookmarkStart w:id="47" w:name="_Toc40970051"/>
      <w:bookmarkStart w:id="48" w:name="_Toc40885037"/>
      <w:bookmarkStart w:id="49" w:name="_Toc40954349"/>
      <w:r>
        <w:rPr>
          <w:rFonts w:hint="eastAsia"/>
          <w:highlight w:val="none"/>
          <w:rPrChange w:id="640" w:author="tyj" w:date="2020-07-20T09:38:22Z">
            <w:rPr>
              <w:rFonts w:hint="eastAsia"/>
            </w:rPr>
          </w:rPrChange>
        </w:rPr>
        <w:t>3.预算使用效益</w:t>
      </w:r>
      <w:bookmarkEnd w:id="46"/>
      <w:bookmarkEnd w:id="47"/>
      <w:bookmarkEnd w:id="48"/>
      <w:bookmarkEnd w:id="49"/>
    </w:p>
    <w:p>
      <w:pPr>
        <w:pStyle w:val="5"/>
        <w:ind w:firstLine="643"/>
        <w:rPr>
          <w:b/>
          <w:bCs/>
          <w:highlight w:val="none"/>
          <w:rPrChange w:id="641" w:author="tyj" w:date="2020-07-20T09:38:22Z">
            <w:rPr>
              <w:b/>
              <w:bCs/>
            </w:rPr>
          </w:rPrChange>
        </w:rPr>
      </w:pPr>
      <w:bookmarkStart w:id="50" w:name="_Toc40970052"/>
      <w:bookmarkStart w:id="51" w:name="_Toc40954350"/>
      <w:bookmarkStart w:id="52" w:name="_Toc40885038"/>
      <w:r>
        <w:rPr>
          <w:rFonts w:hint="eastAsia"/>
          <w:b/>
          <w:bCs/>
          <w:highlight w:val="none"/>
          <w:rPrChange w:id="642" w:author="tyj" w:date="2020-07-20T09:38:22Z">
            <w:rPr>
              <w:rFonts w:hint="eastAsia"/>
              <w:b/>
              <w:bCs/>
            </w:rPr>
          </w:rPrChange>
        </w:rPr>
        <w:t>（</w:t>
      </w:r>
      <w:r>
        <w:rPr>
          <w:b/>
          <w:bCs/>
          <w:highlight w:val="none"/>
          <w:rPrChange w:id="643" w:author="tyj" w:date="2020-07-20T09:38:22Z">
            <w:rPr>
              <w:b/>
              <w:bCs/>
            </w:rPr>
          </w:rPrChange>
        </w:rPr>
        <w:t>1</w:t>
      </w:r>
      <w:r>
        <w:rPr>
          <w:rFonts w:hint="eastAsia"/>
          <w:b/>
          <w:bCs/>
          <w:highlight w:val="none"/>
          <w:rPrChange w:id="644" w:author="tyj" w:date="2020-07-20T09:38:22Z">
            <w:rPr>
              <w:rFonts w:hint="eastAsia"/>
              <w:b/>
              <w:bCs/>
            </w:rPr>
          </w:rPrChange>
        </w:rPr>
        <w:t>）经济性</w:t>
      </w:r>
      <w:bookmarkEnd w:id="50"/>
      <w:bookmarkEnd w:id="51"/>
      <w:bookmarkEnd w:id="52"/>
    </w:p>
    <w:p>
      <w:pPr>
        <w:rPr>
          <w:highlight w:val="none"/>
          <w:rPrChange w:id="645" w:author="tyj" w:date="2020-07-20T09:38:22Z">
            <w:rPr/>
          </w:rPrChange>
        </w:rPr>
      </w:pPr>
      <w:r>
        <w:rPr>
          <w:rFonts w:hint="eastAsia"/>
          <w:highlight w:val="none"/>
          <w:rPrChange w:id="646" w:author="tyj" w:date="2020-07-20T09:38:22Z">
            <w:rPr>
              <w:rFonts w:hint="eastAsia"/>
            </w:rPr>
          </w:rPrChange>
        </w:rPr>
        <w:t>公用经费控制率。该项指标反映部门（单位）本年度实际支出的公用经费总额与预算安排的公用经费总额的比率，用以反映和考核部门（单位）对机构运转成本的实际控制程度。该指标分值4分。</w:t>
      </w:r>
    </w:p>
    <w:p>
      <w:pPr>
        <w:rPr>
          <w:highlight w:val="none"/>
          <w:rPrChange w:id="647" w:author="tyj" w:date="2020-07-20T09:38:22Z">
            <w:rPr/>
          </w:rPrChange>
        </w:rPr>
      </w:pPr>
      <w:r>
        <w:rPr>
          <w:rFonts w:hint="eastAsia"/>
          <w:highlight w:val="none"/>
          <w:rPrChange w:id="648" w:author="tyj" w:date="2020-07-20T09:38:22Z">
            <w:rPr>
              <w:rFonts w:hint="eastAsia"/>
            </w:rPr>
          </w:rPrChange>
        </w:rPr>
        <w:t>经自评，我局</w:t>
      </w:r>
      <w:del w:id="649" w:author="tyj" w:date="2020-07-17T15:42:09Z">
        <w:r>
          <w:rPr>
            <w:rFonts w:hint="eastAsia"/>
            <w:highlight w:val="none"/>
            <w:rPrChange w:id="650" w:author="tyj" w:date="2020-07-20T09:38:22Z">
              <w:rPr>
                <w:rFonts w:hint="eastAsia"/>
              </w:rPr>
            </w:rPrChange>
          </w:rPr>
          <w:delText>“三公”</w:delText>
        </w:r>
      </w:del>
      <w:del w:id="651" w:author="tyj" w:date="2020-07-17T15:42:09Z">
        <w:r>
          <w:rPr>
            <w:rFonts w:hint="eastAsia"/>
            <w:highlight w:val="none"/>
            <w:lang w:eastAsia="zh-CN"/>
            <w:rPrChange w:id="652" w:author="tyj" w:date="2020-07-20T09:38:22Z">
              <w:rPr>
                <w:rFonts w:hint="eastAsia"/>
                <w:lang w:eastAsia="zh-CN"/>
              </w:rPr>
            </w:rPrChange>
          </w:rPr>
          <w:delText>（</w:delText>
        </w:r>
      </w:del>
      <w:del w:id="653" w:author="tyj" w:date="2020-07-17T15:42:09Z">
        <w:r>
          <w:rPr>
            <w:rFonts w:hint="eastAsia"/>
            <w:highlight w:val="none"/>
            <w:lang w:val="en-US" w:eastAsia="zh-CN"/>
            <w:rPrChange w:id="654" w:author="tyj" w:date="2020-07-20T09:38:22Z">
              <w:rPr>
                <w:rFonts w:hint="eastAsia"/>
                <w:lang w:val="en-US" w:eastAsia="zh-CN"/>
              </w:rPr>
            </w:rPrChange>
          </w:rPr>
          <w:delText>改</w:delText>
        </w:r>
      </w:del>
      <w:del w:id="655" w:author="tyj" w:date="2020-07-17T15:42:09Z">
        <w:r>
          <w:rPr>
            <w:rFonts w:hint="eastAsia"/>
            <w:highlight w:val="none"/>
            <w:lang w:val="en-US" w:eastAsia="zh-CN"/>
            <w:rPrChange w:id="656" w:author="tyj" w:date="2020-07-20T09:38:22Z">
              <w:rPr>
                <w:rFonts w:hint="eastAsia"/>
                <w:lang w:val="en-US" w:eastAsia="zh-CN"/>
              </w:rPr>
            </w:rPrChange>
          </w:rPr>
          <w:delText>为</w:delText>
        </w:r>
      </w:del>
      <w:r>
        <w:rPr>
          <w:rFonts w:hint="eastAsia"/>
          <w:highlight w:val="none"/>
          <w:lang w:val="en-US" w:eastAsia="zh-CN"/>
          <w:rPrChange w:id="657" w:author="tyj" w:date="2020-07-20T09:38:22Z">
            <w:rPr>
              <w:rFonts w:hint="eastAsia"/>
              <w:lang w:val="en-US" w:eastAsia="zh-CN"/>
            </w:rPr>
          </w:rPrChange>
        </w:rPr>
        <w:t>公用经费</w:t>
      </w:r>
      <w:ins w:id="658" w:author="likun" w:date="2020-07-16T16:35:50Z">
        <w:del w:id="659" w:author="tyj" w:date="2020-07-17T15:42:12Z">
          <w:r>
            <w:rPr>
              <w:rFonts w:hint="eastAsia"/>
              <w:highlight w:val="none"/>
              <w:lang w:val="en-US" w:eastAsia="zh-CN"/>
              <w:rPrChange w:id="660" w:author="tyj" w:date="2020-07-20T09:38:22Z">
                <w:rPr>
                  <w:rFonts w:hint="eastAsia"/>
                  <w:highlight w:val="yellow"/>
                  <w:lang w:val="en-US" w:eastAsia="zh-CN"/>
                </w:rPr>
              </w:rPrChange>
            </w:rPr>
            <w:delText>？</w:delText>
          </w:r>
        </w:del>
      </w:ins>
      <w:del w:id="661" w:author="tyj" w:date="2020-07-17T15:42:12Z">
        <w:r>
          <w:rPr>
            <w:rFonts w:hint="eastAsia"/>
            <w:highlight w:val="none"/>
            <w:lang w:eastAsia="zh-CN"/>
            <w:rPrChange w:id="662" w:author="tyj" w:date="2020-07-20T09:38:22Z">
              <w:rPr>
                <w:rFonts w:hint="eastAsia"/>
                <w:lang w:eastAsia="zh-CN"/>
              </w:rPr>
            </w:rPrChange>
          </w:rPr>
          <w:delText>）</w:delText>
        </w:r>
      </w:del>
      <w:r>
        <w:rPr>
          <w:rFonts w:hint="eastAsia"/>
          <w:highlight w:val="none"/>
          <w:rPrChange w:id="663" w:author="tyj" w:date="2020-07-20T09:38:22Z">
            <w:rPr>
              <w:rFonts w:hint="eastAsia"/>
            </w:rPr>
          </w:rPrChange>
        </w:rPr>
        <w:t>经费实际支出小</w:t>
      </w:r>
      <w:r>
        <w:rPr>
          <w:highlight w:val="none"/>
          <w:rPrChange w:id="664" w:author="tyj" w:date="2020-07-20T09:38:22Z">
            <w:rPr/>
          </w:rPrChange>
        </w:rPr>
        <w:t>于预算数，</w:t>
      </w:r>
      <w:r>
        <w:rPr>
          <w:rFonts w:hint="eastAsia"/>
          <w:highlight w:val="none"/>
          <w:rPrChange w:id="665" w:author="tyj" w:date="2020-07-20T09:38:22Z">
            <w:rPr>
              <w:rFonts w:hint="eastAsia"/>
            </w:rPr>
          </w:rPrChange>
        </w:rPr>
        <w:t>根据评分标准，自评得2分；日常公用经费决算数=日常公用经费调整预算数，根据评分标准，自评</w:t>
      </w:r>
      <w:r>
        <w:rPr>
          <w:highlight w:val="none"/>
          <w:rPrChange w:id="666" w:author="tyj" w:date="2020-07-20T09:38:22Z">
            <w:rPr/>
          </w:rPrChange>
        </w:rPr>
        <w:t>得</w:t>
      </w:r>
      <w:r>
        <w:rPr>
          <w:rFonts w:hint="eastAsia"/>
          <w:highlight w:val="none"/>
          <w:rPrChange w:id="667" w:author="tyj" w:date="2020-07-20T09:38:22Z">
            <w:rPr>
              <w:rFonts w:hint="eastAsia"/>
            </w:rPr>
          </w:rPrChange>
        </w:rPr>
        <w:t>2分。综上，</w:t>
      </w:r>
      <w:r>
        <w:rPr>
          <w:highlight w:val="none"/>
          <w:rPrChange w:id="668" w:author="tyj" w:date="2020-07-20T09:38:22Z">
            <w:rPr/>
          </w:rPrChange>
        </w:rPr>
        <w:t>该指标</w:t>
      </w:r>
      <w:r>
        <w:rPr>
          <w:rFonts w:hint="eastAsia"/>
          <w:highlight w:val="none"/>
          <w:rPrChange w:id="669" w:author="tyj" w:date="2020-07-20T09:38:22Z">
            <w:rPr>
              <w:rFonts w:hint="eastAsia"/>
            </w:rPr>
          </w:rPrChange>
        </w:rPr>
        <w:t>自评得4分，得分率为100%。</w:t>
      </w:r>
    </w:p>
    <w:p>
      <w:pPr>
        <w:pStyle w:val="5"/>
        <w:ind w:firstLine="643"/>
        <w:rPr>
          <w:b/>
          <w:bCs/>
          <w:highlight w:val="none"/>
          <w:rPrChange w:id="670" w:author="tyj" w:date="2020-07-20T09:38:22Z">
            <w:rPr>
              <w:b/>
              <w:bCs/>
            </w:rPr>
          </w:rPrChange>
        </w:rPr>
      </w:pPr>
      <w:bookmarkStart w:id="53" w:name="_Toc40970053"/>
      <w:bookmarkStart w:id="54" w:name="_Toc40954351"/>
      <w:r>
        <w:rPr>
          <w:rFonts w:hint="eastAsia"/>
          <w:b/>
          <w:bCs/>
          <w:highlight w:val="none"/>
          <w:rPrChange w:id="671" w:author="tyj" w:date="2020-07-20T09:38:22Z">
            <w:rPr>
              <w:rFonts w:hint="eastAsia"/>
              <w:b/>
              <w:bCs/>
            </w:rPr>
          </w:rPrChange>
        </w:rPr>
        <w:t>（2）效率性</w:t>
      </w:r>
      <w:bookmarkEnd w:id="53"/>
      <w:bookmarkEnd w:id="54"/>
    </w:p>
    <w:p>
      <w:pPr>
        <w:rPr>
          <w:highlight w:val="none"/>
          <w:rPrChange w:id="672" w:author="tyj" w:date="2020-07-20T09:38:22Z">
            <w:rPr/>
          </w:rPrChange>
        </w:rPr>
      </w:pPr>
      <w:r>
        <w:rPr>
          <w:rFonts w:hint="eastAsia"/>
          <w:highlight w:val="none"/>
          <w:rPrChange w:id="673" w:author="tyj" w:date="2020-07-20T09:38:22Z">
            <w:rPr>
              <w:rFonts w:hint="eastAsia"/>
            </w:rPr>
          </w:rPrChange>
        </w:rPr>
        <w:t>①重点工作完成率。该项指标反映部门（单位）完成党委、政府、人大和上级部门下达或交办的重要事项或工作的完成情况，反映部门对重点工作的办理落实程度。该指标分值5分。</w:t>
      </w:r>
    </w:p>
    <w:p>
      <w:pPr>
        <w:pStyle w:val="8"/>
        <w:rPr>
          <w:highlight w:val="none"/>
          <w:rPrChange w:id="674" w:author="tyj" w:date="2020-07-20T09:38:22Z">
            <w:rPr/>
          </w:rPrChange>
        </w:rPr>
      </w:pPr>
      <w:r>
        <w:rPr>
          <w:rFonts w:hint="eastAsia"/>
          <w:highlight w:val="none"/>
          <w:rPrChange w:id="675" w:author="tyj" w:date="2020-07-20T09:38:22Z">
            <w:rPr>
              <w:rFonts w:hint="eastAsia"/>
            </w:rPr>
          </w:rPrChange>
        </w:rPr>
        <w:t>经自评，</w:t>
      </w:r>
      <w:r>
        <w:rPr>
          <w:rFonts w:hint="eastAsia" w:ascii="仿宋_GB2312" w:hAnsi="仿宋_GB2312" w:cs="仿宋_GB2312"/>
          <w:bCs/>
          <w:color w:val="000000" w:themeColor="text1"/>
          <w:szCs w:val="32"/>
          <w:highlight w:val="none"/>
          <w:rPrChange w:id="676" w:author="tyj" w:date="2020-07-20T09:38:22Z">
            <w:rPr>
              <w:rFonts w:hint="eastAsia" w:ascii="仿宋_GB2312" w:hAnsi="仿宋_GB2312" w:cs="仿宋_GB2312"/>
              <w:bCs/>
              <w:color w:val="000000" w:themeColor="text1"/>
              <w:szCs w:val="32"/>
              <w14:textFill>
                <w14:solidFill>
                  <w14:schemeClr w14:val="tx1"/>
                </w14:solidFill>
              </w14:textFill>
            </w:rPr>
          </w:rPrChange>
          <w14:textFill>
            <w14:solidFill>
              <w14:schemeClr w14:val="tx1"/>
            </w14:solidFill>
          </w14:textFill>
        </w:rPr>
        <w:t>我局</w:t>
      </w:r>
      <w:r>
        <w:rPr>
          <w:highlight w:val="none"/>
          <w:rPrChange w:id="677" w:author="tyj" w:date="2020-07-20T09:38:22Z">
            <w:rPr/>
          </w:rPrChange>
        </w:rPr>
        <w:t>2019年</w:t>
      </w:r>
      <w:r>
        <w:rPr>
          <w:rFonts w:hint="eastAsia" w:ascii="仿宋_GB2312" w:hAnsi="仿宋_GB2312" w:cs="仿宋_GB2312"/>
          <w:bCs/>
          <w:color w:val="000000" w:themeColor="text1"/>
          <w:szCs w:val="32"/>
          <w:highlight w:val="none"/>
          <w:rPrChange w:id="678" w:author="tyj" w:date="2020-07-20T09:38:22Z">
            <w:rPr>
              <w:rFonts w:hint="eastAsia" w:ascii="仿宋_GB2312" w:hAnsi="仿宋_GB2312" w:cs="仿宋_GB2312"/>
              <w:bCs/>
              <w:color w:val="000000" w:themeColor="text1"/>
              <w:szCs w:val="32"/>
              <w14:textFill>
                <w14:solidFill>
                  <w14:schemeClr w14:val="tx1"/>
                </w14:solidFill>
              </w14:textFill>
            </w:rPr>
          </w:rPrChange>
          <w14:textFill>
            <w14:solidFill>
              <w14:schemeClr w14:val="tx1"/>
            </w14:solidFill>
          </w14:textFill>
        </w:rPr>
        <w:t>高度重视</w:t>
      </w:r>
      <w:ins w:id="679" w:author="likun" w:date="2020-07-16T16:45:29Z">
        <w:r>
          <w:rPr>
            <w:rFonts w:hint="eastAsia" w:ascii="仿宋_GB2312" w:hAnsi="仿宋_GB2312" w:cs="仿宋_GB2312"/>
            <w:bCs/>
            <w:color w:val="000000" w:themeColor="text1"/>
            <w:szCs w:val="32"/>
            <w:highlight w:val="none"/>
            <w:lang w:val="en-US" w:eastAsia="zh-CN"/>
            <w:rPrChange w:id="680" w:author="tyj" w:date="2020-07-20T09:38:22Z">
              <w:rPr>
                <w:rFonts w:hint="eastAsia" w:ascii="仿宋_GB2312" w:hAnsi="仿宋_GB2312" w:cs="仿宋_GB2312"/>
                <w:bCs/>
                <w:color w:val="000000" w:themeColor="text1"/>
                <w:szCs w:val="32"/>
                <w:lang w:val="en-US" w:eastAsia="zh-CN"/>
                <w14:textFill>
                  <w14:solidFill>
                    <w14:schemeClr w14:val="tx1"/>
                  </w14:solidFill>
                </w14:textFill>
              </w:rPr>
            </w:rPrChange>
            <w14:textFill>
              <w14:solidFill>
                <w14:schemeClr w14:val="tx1"/>
              </w14:solidFill>
            </w14:textFill>
          </w:rPr>
          <w:t>并</w:t>
        </w:r>
      </w:ins>
      <w:ins w:id="681" w:author="likun" w:date="2020-07-16T16:45:30Z">
        <w:r>
          <w:rPr>
            <w:rFonts w:hint="eastAsia" w:ascii="仿宋_GB2312" w:hAnsi="仿宋_GB2312" w:cs="仿宋_GB2312"/>
            <w:bCs/>
            <w:color w:val="000000" w:themeColor="text1"/>
            <w:szCs w:val="32"/>
            <w:highlight w:val="none"/>
            <w:lang w:val="en-US" w:eastAsia="zh-CN"/>
            <w:rPrChange w:id="682" w:author="tyj" w:date="2020-07-20T09:38:22Z">
              <w:rPr>
                <w:rFonts w:hint="eastAsia" w:ascii="仿宋_GB2312" w:hAnsi="仿宋_GB2312" w:cs="仿宋_GB2312"/>
                <w:bCs/>
                <w:color w:val="000000" w:themeColor="text1"/>
                <w:szCs w:val="32"/>
                <w:lang w:val="en-US" w:eastAsia="zh-CN"/>
                <w14:textFill>
                  <w14:solidFill>
                    <w14:schemeClr w14:val="tx1"/>
                  </w14:solidFill>
                </w14:textFill>
              </w:rPr>
            </w:rPrChange>
            <w14:textFill>
              <w14:solidFill>
                <w14:schemeClr w14:val="tx1"/>
              </w14:solidFill>
            </w14:textFill>
          </w:rPr>
          <w:t>认真</w:t>
        </w:r>
      </w:ins>
      <w:ins w:id="683" w:author="likun" w:date="2020-07-16T16:45:31Z">
        <w:r>
          <w:rPr>
            <w:rFonts w:hint="eastAsia" w:ascii="仿宋_GB2312" w:hAnsi="仿宋_GB2312" w:cs="仿宋_GB2312"/>
            <w:bCs/>
            <w:color w:val="000000" w:themeColor="text1"/>
            <w:szCs w:val="32"/>
            <w:highlight w:val="none"/>
            <w:lang w:val="en-US" w:eastAsia="zh-CN"/>
            <w:rPrChange w:id="684" w:author="tyj" w:date="2020-07-20T09:38:22Z">
              <w:rPr>
                <w:rFonts w:hint="eastAsia" w:ascii="仿宋_GB2312" w:hAnsi="仿宋_GB2312" w:cs="仿宋_GB2312"/>
                <w:bCs/>
                <w:color w:val="000000" w:themeColor="text1"/>
                <w:szCs w:val="32"/>
                <w:lang w:val="en-US" w:eastAsia="zh-CN"/>
                <w14:textFill>
                  <w14:solidFill>
                    <w14:schemeClr w14:val="tx1"/>
                  </w14:solidFill>
                </w14:textFill>
              </w:rPr>
            </w:rPrChange>
            <w14:textFill>
              <w14:solidFill>
                <w14:schemeClr w14:val="tx1"/>
              </w14:solidFill>
            </w14:textFill>
          </w:rPr>
          <w:t>落实</w:t>
        </w:r>
      </w:ins>
      <w:del w:id="685" w:author="likun" w:date="2020-07-16T16:43:56Z">
        <w:r>
          <w:rPr>
            <w:rFonts w:hint="eastAsia" w:ascii="仿宋_GB2312" w:hAnsi="仿宋_GB2312" w:cs="仿宋_GB2312"/>
            <w:bCs/>
            <w:color w:val="000000" w:themeColor="text1"/>
            <w:szCs w:val="32"/>
            <w:highlight w:val="none"/>
            <w:rPrChange w:id="686" w:author="tyj" w:date="2020-07-20T09:38:22Z">
              <w:rPr>
                <w:rFonts w:hint="eastAsia" w:ascii="仿宋_GB2312" w:hAnsi="仿宋_GB2312" w:cs="仿宋_GB2312"/>
                <w:bCs/>
                <w:color w:val="000000" w:themeColor="text1"/>
                <w:szCs w:val="32"/>
                <w14:textFill>
                  <w14:solidFill>
                    <w14:schemeClr w14:val="tx1"/>
                  </w14:solidFill>
                </w14:textFill>
              </w:rPr>
            </w:rPrChange>
            <w14:textFill>
              <w14:solidFill>
                <w14:schemeClr w14:val="tx1"/>
              </w14:solidFill>
            </w14:textFill>
          </w:rPr>
          <w:delText>年度主要经济社会预期目标、</w:delText>
        </w:r>
      </w:del>
      <w:r>
        <w:rPr>
          <w:rFonts w:hint="eastAsia" w:ascii="仿宋_GB2312" w:hAnsi="仿宋_GB2312" w:cs="仿宋_GB2312"/>
          <w:bCs/>
          <w:color w:val="000000" w:themeColor="text1"/>
          <w:szCs w:val="32"/>
          <w:highlight w:val="none"/>
          <w:rPrChange w:id="687" w:author="tyj" w:date="2020-07-20T09:38:22Z">
            <w:rPr>
              <w:rFonts w:hint="eastAsia" w:ascii="仿宋_GB2312" w:hAnsi="仿宋_GB2312" w:cs="仿宋_GB2312"/>
              <w:bCs/>
              <w:color w:val="000000" w:themeColor="text1"/>
              <w:szCs w:val="32"/>
              <w14:textFill>
                <w14:solidFill>
                  <w14:schemeClr w14:val="tx1"/>
                </w14:solidFill>
              </w14:textFill>
            </w:rPr>
          </w:rPrChange>
          <w14:textFill>
            <w14:solidFill>
              <w14:schemeClr w14:val="tx1"/>
            </w14:solidFill>
          </w14:textFill>
        </w:rPr>
        <w:t>省《政府工作报告》明确的重点工作、省政府常务会议重要议定事项、省长重要批示事项以及</w:t>
      </w:r>
      <w:del w:id="688" w:author="likun" w:date="2020-07-16T16:45:07Z">
        <w:r>
          <w:rPr>
            <w:rFonts w:hint="eastAsia" w:ascii="仿宋_GB2312" w:hAnsi="仿宋_GB2312" w:cs="仿宋_GB2312"/>
            <w:bCs/>
            <w:color w:val="000000" w:themeColor="text1"/>
            <w:szCs w:val="32"/>
            <w:highlight w:val="none"/>
            <w:rPrChange w:id="689" w:author="tyj" w:date="2020-07-20T09:38:22Z">
              <w:rPr>
                <w:rFonts w:hint="eastAsia" w:ascii="仿宋_GB2312" w:hAnsi="仿宋_GB2312" w:cs="仿宋_GB2312"/>
                <w:bCs/>
                <w:color w:val="000000" w:themeColor="text1"/>
                <w:szCs w:val="32"/>
                <w14:textFill>
                  <w14:solidFill>
                    <w14:schemeClr w14:val="tx1"/>
                  </w14:solidFill>
                </w14:textFill>
              </w:rPr>
            </w:rPrChange>
            <w14:textFill>
              <w14:solidFill>
                <w14:schemeClr w14:val="tx1"/>
              </w14:solidFill>
            </w14:textFill>
          </w:rPr>
          <w:delText>根据“三定”规定确定的</w:delText>
        </w:r>
      </w:del>
      <w:r>
        <w:rPr>
          <w:rFonts w:hint="eastAsia" w:ascii="仿宋_GB2312" w:hAnsi="仿宋_GB2312" w:cs="仿宋_GB2312"/>
          <w:bCs/>
          <w:color w:val="000000" w:themeColor="text1"/>
          <w:szCs w:val="32"/>
          <w:highlight w:val="none"/>
          <w:rPrChange w:id="690" w:author="tyj" w:date="2020-07-20T09:38:22Z">
            <w:rPr>
              <w:rFonts w:hint="eastAsia" w:ascii="仿宋_GB2312" w:hAnsi="仿宋_GB2312" w:cs="仿宋_GB2312"/>
              <w:bCs/>
              <w:color w:val="000000" w:themeColor="text1"/>
              <w:szCs w:val="32"/>
              <w14:textFill>
                <w14:solidFill>
                  <w14:schemeClr w14:val="tx1"/>
                </w14:solidFill>
              </w14:textFill>
            </w:rPr>
          </w:rPrChange>
          <w14:textFill>
            <w14:solidFill>
              <w14:schemeClr w14:val="tx1"/>
            </w14:solidFill>
          </w14:textFill>
        </w:rPr>
        <w:t>年度重点任务，</w:t>
      </w:r>
      <w:del w:id="691" w:author="likun" w:date="2020-07-16T17:03:34Z">
        <w:r>
          <w:rPr>
            <w:rFonts w:hint="eastAsia" w:ascii="仿宋_GB2312" w:hAnsi="仿宋_GB2312" w:cs="仿宋_GB2312"/>
            <w:bCs/>
            <w:color w:val="000000" w:themeColor="text1"/>
            <w:szCs w:val="32"/>
            <w:highlight w:val="none"/>
            <w:rPrChange w:id="692" w:author="tyj" w:date="2020-07-20T09:38:22Z">
              <w:rPr>
                <w:rFonts w:hint="eastAsia" w:ascii="仿宋_GB2312" w:hAnsi="仿宋_GB2312" w:cs="仿宋_GB2312"/>
                <w:bCs/>
                <w:color w:val="000000" w:themeColor="text1"/>
                <w:szCs w:val="32"/>
                <w14:textFill>
                  <w14:solidFill>
                    <w14:schemeClr w14:val="tx1"/>
                  </w14:solidFill>
                </w14:textFill>
              </w:rPr>
            </w:rPrChange>
            <w14:textFill>
              <w14:solidFill>
                <w14:schemeClr w14:val="tx1"/>
              </w14:solidFill>
            </w14:textFill>
          </w:rPr>
          <w:delText>认真组织贯彻落实，十项重点工作任务</w:delText>
        </w:r>
      </w:del>
      <w:r>
        <w:rPr>
          <w:rFonts w:hint="eastAsia" w:ascii="仿宋_GB2312" w:hAnsi="仿宋_GB2312" w:cs="仿宋_GB2312"/>
          <w:bCs/>
          <w:color w:val="000000" w:themeColor="text1"/>
          <w:szCs w:val="32"/>
          <w:highlight w:val="none"/>
          <w:rPrChange w:id="693" w:author="tyj" w:date="2020-07-20T09:38:22Z">
            <w:rPr>
              <w:rFonts w:hint="eastAsia" w:ascii="仿宋_GB2312" w:hAnsi="仿宋_GB2312" w:cs="仿宋_GB2312"/>
              <w:bCs/>
              <w:color w:val="000000" w:themeColor="text1"/>
              <w:szCs w:val="32"/>
              <w14:textFill>
                <w14:solidFill>
                  <w14:schemeClr w14:val="tx1"/>
                </w14:solidFill>
              </w14:textFill>
            </w:rPr>
          </w:rPrChange>
          <w14:textFill>
            <w14:solidFill>
              <w14:schemeClr w14:val="tx1"/>
            </w14:solidFill>
          </w14:textFill>
        </w:rPr>
        <w:t>均圆满完成，完成率100%，自评得5分,得分率100%。重点工作任务完成情况详见表2-2。</w:t>
      </w:r>
    </w:p>
    <w:p>
      <w:pPr>
        <w:pStyle w:val="8"/>
        <w:ind w:firstLine="560"/>
        <w:jc w:val="center"/>
        <w:rPr>
          <w:rFonts w:hint="eastAsia" w:ascii="黑体" w:hAnsi="黑体" w:eastAsia="黑体" w:cs="黑体"/>
          <w:sz w:val="28"/>
          <w:szCs w:val="28"/>
          <w:highlight w:val="none"/>
          <w:lang w:eastAsia="zh-CN"/>
          <w:rPrChange w:id="694" w:author="tyj" w:date="2020-07-20T09:38:22Z">
            <w:rPr>
              <w:rFonts w:hint="eastAsia" w:ascii="黑体" w:hAnsi="黑体" w:eastAsia="黑体" w:cs="黑体"/>
              <w:sz w:val="28"/>
              <w:szCs w:val="28"/>
              <w:lang w:eastAsia="zh-CN"/>
            </w:rPr>
          </w:rPrChange>
        </w:rPr>
      </w:pPr>
      <w:r>
        <w:rPr>
          <w:rFonts w:hint="eastAsia" w:ascii="黑体" w:hAnsi="黑体" w:eastAsia="黑体" w:cs="黑体"/>
          <w:sz w:val="28"/>
          <w:szCs w:val="28"/>
          <w:highlight w:val="none"/>
          <w:rPrChange w:id="695" w:author="tyj" w:date="2020-07-20T09:38:22Z">
            <w:rPr>
              <w:rFonts w:hint="eastAsia" w:ascii="黑体" w:hAnsi="黑体" w:eastAsia="黑体" w:cs="黑体"/>
              <w:sz w:val="28"/>
              <w:szCs w:val="28"/>
            </w:rPr>
          </w:rPrChange>
        </w:rPr>
        <w:t>表2-2 重点工作任务完成情况表</w:t>
      </w:r>
      <w:ins w:id="696" w:author="likun" w:date="2020-07-16T17:16:23Z">
        <w:del w:id="697" w:author="tyj" w:date="2020-07-21T16:58:22Z">
          <w:r>
            <w:rPr>
              <w:rFonts w:hint="eastAsia" w:ascii="黑体" w:hAnsi="黑体" w:eastAsia="黑体" w:cs="黑体"/>
              <w:sz w:val="28"/>
              <w:szCs w:val="28"/>
              <w:highlight w:val="none"/>
              <w:lang w:eastAsia="zh-CN"/>
              <w:rPrChange w:id="698" w:author="tyj" w:date="2020-07-20T09:38:22Z">
                <w:rPr>
                  <w:rFonts w:hint="eastAsia" w:ascii="黑体" w:hAnsi="黑体" w:eastAsia="黑体" w:cs="黑体"/>
                  <w:sz w:val="28"/>
                  <w:szCs w:val="28"/>
                  <w:lang w:eastAsia="zh-CN"/>
                </w:rPr>
              </w:rPrChange>
            </w:rPr>
            <w:delText>（</w:delText>
          </w:r>
        </w:del>
      </w:ins>
      <w:ins w:id="699" w:author="likun" w:date="2020-07-16T17:16:25Z">
        <w:del w:id="700" w:author="tyj" w:date="2020-07-21T16:58:22Z">
          <w:r>
            <w:rPr>
              <w:rFonts w:hint="eastAsia" w:ascii="黑体" w:hAnsi="黑体" w:eastAsia="黑体" w:cs="黑体"/>
              <w:sz w:val="28"/>
              <w:szCs w:val="28"/>
              <w:highlight w:val="none"/>
              <w:lang w:val="en-US" w:eastAsia="zh-CN"/>
              <w:rPrChange w:id="701" w:author="tyj" w:date="2020-07-20T09:38:22Z">
                <w:rPr>
                  <w:rFonts w:hint="eastAsia" w:ascii="黑体" w:hAnsi="黑体" w:eastAsia="黑体" w:cs="黑体"/>
                  <w:sz w:val="28"/>
                  <w:szCs w:val="28"/>
                  <w:lang w:val="en-US" w:eastAsia="zh-CN"/>
                </w:rPr>
              </w:rPrChange>
            </w:rPr>
            <w:delText>请</w:delText>
          </w:r>
        </w:del>
      </w:ins>
      <w:ins w:id="702" w:author="likun" w:date="2020-07-16T17:16:29Z">
        <w:del w:id="703" w:author="tyj" w:date="2020-07-21T16:58:22Z">
          <w:r>
            <w:rPr>
              <w:rFonts w:hint="eastAsia" w:ascii="黑体" w:hAnsi="黑体" w:eastAsia="黑体" w:cs="黑体"/>
              <w:sz w:val="28"/>
              <w:szCs w:val="28"/>
              <w:highlight w:val="none"/>
              <w:lang w:val="en-US" w:eastAsia="zh-CN"/>
              <w:rPrChange w:id="704" w:author="tyj" w:date="2020-07-20T09:38:22Z">
                <w:rPr>
                  <w:rFonts w:hint="eastAsia" w:ascii="黑体" w:hAnsi="黑体" w:eastAsia="黑体" w:cs="黑体"/>
                  <w:sz w:val="28"/>
                  <w:szCs w:val="28"/>
                  <w:lang w:val="en-US" w:eastAsia="zh-CN"/>
                </w:rPr>
              </w:rPrChange>
            </w:rPr>
            <w:delText>用款</w:delText>
          </w:r>
        </w:del>
      </w:ins>
      <w:ins w:id="705" w:author="likun" w:date="2020-07-16T17:16:32Z">
        <w:del w:id="706" w:author="tyj" w:date="2020-07-21T16:58:22Z">
          <w:r>
            <w:rPr>
              <w:rFonts w:hint="eastAsia" w:ascii="黑体" w:hAnsi="黑体" w:eastAsia="黑体" w:cs="黑体"/>
              <w:sz w:val="28"/>
              <w:szCs w:val="28"/>
              <w:highlight w:val="none"/>
              <w:lang w:val="en-US" w:eastAsia="zh-CN"/>
              <w:rPrChange w:id="707" w:author="tyj" w:date="2020-07-20T09:38:22Z">
                <w:rPr>
                  <w:rFonts w:hint="eastAsia" w:ascii="黑体" w:hAnsi="黑体" w:eastAsia="黑体" w:cs="黑体"/>
                  <w:sz w:val="28"/>
                  <w:szCs w:val="28"/>
                  <w:lang w:val="en-US" w:eastAsia="zh-CN"/>
                </w:rPr>
              </w:rPrChange>
            </w:rPr>
            <w:delText>部门</w:delText>
          </w:r>
        </w:del>
      </w:ins>
      <w:ins w:id="708" w:author="likun" w:date="2020-07-16T17:16:33Z">
        <w:del w:id="709" w:author="tyj" w:date="2020-07-21T16:58:22Z">
          <w:r>
            <w:rPr>
              <w:rFonts w:hint="eastAsia" w:ascii="黑体" w:hAnsi="黑体" w:eastAsia="黑体" w:cs="黑体"/>
              <w:sz w:val="28"/>
              <w:szCs w:val="28"/>
              <w:highlight w:val="none"/>
              <w:lang w:val="en-US" w:eastAsia="zh-CN"/>
              <w:rPrChange w:id="710" w:author="tyj" w:date="2020-07-20T09:38:22Z">
                <w:rPr>
                  <w:rFonts w:hint="eastAsia" w:ascii="黑体" w:hAnsi="黑体" w:eastAsia="黑体" w:cs="黑体"/>
                  <w:sz w:val="28"/>
                  <w:szCs w:val="28"/>
                  <w:lang w:val="en-US" w:eastAsia="zh-CN"/>
                </w:rPr>
              </w:rPrChange>
            </w:rPr>
            <w:delText>分别</w:delText>
          </w:r>
        </w:del>
      </w:ins>
      <w:ins w:id="711" w:author="likun" w:date="2020-07-16T17:16:36Z">
        <w:del w:id="712" w:author="tyj" w:date="2020-07-21T16:58:22Z">
          <w:r>
            <w:rPr>
              <w:rFonts w:hint="eastAsia" w:ascii="黑体" w:hAnsi="黑体" w:eastAsia="黑体" w:cs="黑体"/>
              <w:sz w:val="28"/>
              <w:szCs w:val="28"/>
              <w:highlight w:val="none"/>
              <w:lang w:val="en-US" w:eastAsia="zh-CN"/>
              <w:rPrChange w:id="713" w:author="tyj" w:date="2020-07-20T09:38:22Z">
                <w:rPr>
                  <w:rFonts w:hint="eastAsia" w:ascii="黑体" w:hAnsi="黑体" w:eastAsia="黑体" w:cs="黑体"/>
                  <w:sz w:val="28"/>
                  <w:szCs w:val="28"/>
                  <w:lang w:val="en-US" w:eastAsia="zh-CN"/>
                </w:rPr>
              </w:rPrChange>
            </w:rPr>
            <w:delText>核准</w:delText>
          </w:r>
        </w:del>
      </w:ins>
      <w:ins w:id="714" w:author="likun" w:date="2020-07-16T17:16:23Z">
        <w:del w:id="715" w:author="tyj" w:date="2020-07-21T16:58:22Z">
          <w:r>
            <w:rPr>
              <w:rFonts w:hint="eastAsia" w:ascii="黑体" w:hAnsi="黑体" w:eastAsia="黑体" w:cs="黑体"/>
              <w:sz w:val="28"/>
              <w:szCs w:val="28"/>
              <w:highlight w:val="none"/>
              <w:lang w:eastAsia="zh-CN"/>
              <w:rPrChange w:id="716" w:author="tyj" w:date="2020-07-20T09:38:22Z">
                <w:rPr>
                  <w:rFonts w:hint="eastAsia" w:ascii="黑体" w:hAnsi="黑体" w:eastAsia="黑体" w:cs="黑体"/>
                  <w:sz w:val="28"/>
                  <w:szCs w:val="28"/>
                  <w:lang w:eastAsia="zh-CN"/>
                </w:rPr>
              </w:rPrChange>
            </w:rPr>
            <w:delText>）</w:delText>
          </w:r>
        </w:del>
      </w:ins>
    </w:p>
    <w:tbl>
      <w:tblPr>
        <w:tblStyle w:val="16"/>
        <w:tblW w:w="8335" w:type="dxa"/>
        <w:tblInd w:w="0" w:type="dxa"/>
        <w:tblLayout w:type="fixed"/>
        <w:tblCellMar>
          <w:top w:w="15" w:type="dxa"/>
          <w:left w:w="15" w:type="dxa"/>
          <w:bottom w:w="15" w:type="dxa"/>
          <w:right w:w="15" w:type="dxa"/>
        </w:tblCellMar>
      </w:tblPr>
      <w:tblGrid>
        <w:gridCol w:w="1443"/>
        <w:gridCol w:w="5491"/>
        <w:gridCol w:w="1401"/>
      </w:tblGrid>
      <w:tr>
        <w:tblPrEx>
          <w:tblLayout w:type="fixed"/>
          <w:tblCellMar>
            <w:top w:w="15" w:type="dxa"/>
            <w:left w:w="15" w:type="dxa"/>
            <w:bottom w:w="15" w:type="dxa"/>
            <w:right w:w="15" w:type="dxa"/>
          </w:tblCellMar>
        </w:tblPrEx>
        <w:trPr>
          <w:trHeight w:val="482"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center"/>
              <w:textAlignment w:val="center"/>
              <w:rPr>
                <w:b/>
                <w:bCs/>
                <w:color w:val="000000"/>
                <w:kern w:val="0"/>
                <w:sz w:val="24"/>
                <w:szCs w:val="24"/>
                <w:highlight w:val="none"/>
                <w:lang w:bidi="ar"/>
                <w:rPrChange w:id="717" w:author="tyj" w:date="2020-07-20T09:38:22Z">
                  <w:rPr>
                    <w:b/>
                    <w:bCs/>
                    <w:color w:val="000000"/>
                    <w:kern w:val="0"/>
                    <w:sz w:val="24"/>
                    <w:szCs w:val="24"/>
                    <w:lang w:bidi="ar"/>
                  </w:rPr>
                </w:rPrChange>
              </w:rPr>
            </w:pPr>
            <w:r>
              <w:rPr>
                <w:rFonts w:hint="eastAsia"/>
                <w:b/>
                <w:bCs/>
                <w:color w:val="000000"/>
                <w:kern w:val="0"/>
                <w:sz w:val="24"/>
                <w:szCs w:val="24"/>
                <w:highlight w:val="none"/>
                <w:lang w:bidi="ar"/>
                <w:rPrChange w:id="718" w:author="tyj" w:date="2020-07-20T09:38:22Z">
                  <w:rPr>
                    <w:rFonts w:hint="eastAsia"/>
                    <w:b/>
                    <w:bCs/>
                    <w:color w:val="000000"/>
                    <w:kern w:val="0"/>
                    <w:sz w:val="24"/>
                    <w:szCs w:val="24"/>
                    <w:lang w:bidi="ar"/>
                  </w:rPr>
                </w:rPrChange>
              </w:rPr>
              <w:t>任务名称</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center"/>
              <w:textAlignment w:val="center"/>
              <w:rPr>
                <w:b/>
                <w:bCs/>
                <w:color w:val="000000"/>
                <w:kern w:val="0"/>
                <w:sz w:val="24"/>
                <w:szCs w:val="24"/>
                <w:highlight w:val="none"/>
                <w:lang w:bidi="ar"/>
                <w:rPrChange w:id="719" w:author="tyj" w:date="2020-07-20T09:38:22Z">
                  <w:rPr>
                    <w:b/>
                    <w:bCs/>
                    <w:color w:val="000000"/>
                    <w:kern w:val="0"/>
                    <w:sz w:val="24"/>
                    <w:szCs w:val="24"/>
                    <w:lang w:bidi="ar"/>
                  </w:rPr>
                </w:rPrChange>
              </w:rPr>
            </w:pPr>
            <w:r>
              <w:rPr>
                <w:rFonts w:hint="eastAsia"/>
                <w:b/>
                <w:bCs/>
                <w:color w:val="000000"/>
                <w:kern w:val="0"/>
                <w:sz w:val="24"/>
                <w:szCs w:val="24"/>
                <w:highlight w:val="none"/>
                <w:lang w:bidi="ar"/>
                <w:rPrChange w:id="720" w:author="tyj" w:date="2020-07-20T09:38:22Z">
                  <w:rPr>
                    <w:rFonts w:hint="eastAsia"/>
                    <w:b/>
                    <w:bCs/>
                    <w:color w:val="000000"/>
                    <w:kern w:val="0"/>
                    <w:sz w:val="24"/>
                    <w:szCs w:val="24"/>
                    <w:lang w:bidi="ar"/>
                  </w:rPr>
                </w:rPrChange>
              </w:rPr>
              <w:t>任务目标</w:t>
            </w:r>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center"/>
              <w:textAlignment w:val="center"/>
              <w:rPr>
                <w:b/>
                <w:bCs/>
                <w:color w:val="000000"/>
                <w:kern w:val="0"/>
                <w:sz w:val="24"/>
                <w:szCs w:val="24"/>
                <w:highlight w:val="none"/>
                <w:lang w:bidi="ar"/>
                <w:rPrChange w:id="721" w:author="tyj" w:date="2020-07-20T09:38:22Z">
                  <w:rPr>
                    <w:b/>
                    <w:bCs/>
                    <w:color w:val="000000"/>
                    <w:kern w:val="0"/>
                    <w:sz w:val="24"/>
                    <w:szCs w:val="24"/>
                    <w:lang w:bidi="ar"/>
                  </w:rPr>
                </w:rPrChange>
              </w:rPr>
            </w:pPr>
            <w:r>
              <w:rPr>
                <w:rFonts w:hint="eastAsia"/>
                <w:b/>
                <w:bCs/>
                <w:color w:val="000000"/>
                <w:kern w:val="0"/>
                <w:sz w:val="24"/>
                <w:szCs w:val="24"/>
                <w:highlight w:val="none"/>
                <w:lang w:bidi="ar"/>
                <w:rPrChange w:id="722" w:author="tyj" w:date="2020-07-20T09:38:22Z">
                  <w:rPr>
                    <w:rFonts w:hint="eastAsia"/>
                    <w:b/>
                    <w:bCs/>
                    <w:color w:val="000000"/>
                    <w:kern w:val="0"/>
                    <w:sz w:val="24"/>
                    <w:szCs w:val="24"/>
                    <w:lang w:bidi="ar"/>
                  </w:rPr>
                </w:rPrChange>
              </w:rPr>
              <w:t>完成情况</w:t>
            </w:r>
          </w:p>
        </w:tc>
      </w:tr>
      <w:tr>
        <w:tblPrEx>
          <w:tblLayout w:type="fixed"/>
          <w:tblCellMar>
            <w:top w:w="15" w:type="dxa"/>
            <w:left w:w="15" w:type="dxa"/>
            <w:bottom w:w="15" w:type="dxa"/>
            <w:right w:w="15" w:type="dxa"/>
          </w:tblCellMar>
        </w:tblPrEx>
        <w:trPr>
          <w:trHeight w:val="395"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723" w:author="tyj" w:date="2020-07-20T09:38:22Z">
                  <w:rPr>
                    <w:color w:val="000000"/>
                    <w:sz w:val="24"/>
                    <w:szCs w:val="24"/>
                  </w:rPr>
                </w:rPrChange>
              </w:rPr>
            </w:pPr>
            <w:r>
              <w:rPr>
                <w:rFonts w:hint="eastAsia"/>
                <w:color w:val="000000"/>
                <w:kern w:val="0"/>
                <w:sz w:val="24"/>
                <w:szCs w:val="24"/>
                <w:highlight w:val="none"/>
                <w:lang w:bidi="ar"/>
                <w:rPrChange w:id="724" w:author="tyj" w:date="2020-07-20T09:38:22Z">
                  <w:rPr>
                    <w:rFonts w:hint="eastAsia"/>
                    <w:color w:val="000000"/>
                    <w:kern w:val="0"/>
                    <w:sz w:val="24"/>
                    <w:szCs w:val="24"/>
                    <w:lang w:bidi="ar"/>
                  </w:rPr>
                </w:rPrChange>
              </w:rPr>
              <w:t>公共体育场地设施项目</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left"/>
              <w:textAlignment w:val="center"/>
              <w:rPr>
                <w:color w:val="000000"/>
                <w:sz w:val="24"/>
                <w:szCs w:val="24"/>
                <w:highlight w:val="none"/>
                <w:rPrChange w:id="725" w:author="tyj" w:date="2020-07-20T09:38:22Z">
                  <w:rPr>
                    <w:color w:val="000000"/>
                    <w:sz w:val="24"/>
                    <w:szCs w:val="24"/>
                  </w:rPr>
                </w:rPrChange>
              </w:rPr>
            </w:pPr>
            <w:r>
              <w:rPr>
                <w:rFonts w:hint="eastAsia"/>
                <w:color w:val="000000"/>
                <w:kern w:val="0"/>
                <w:sz w:val="24"/>
                <w:szCs w:val="24"/>
                <w:highlight w:val="none"/>
                <w:lang w:bidi="ar"/>
                <w:rPrChange w:id="726" w:author="tyj" w:date="2020-07-20T09:38:22Z">
                  <w:rPr>
                    <w:rFonts w:hint="eastAsia"/>
                    <w:color w:val="000000"/>
                    <w:kern w:val="0"/>
                    <w:sz w:val="24"/>
                    <w:szCs w:val="24"/>
                    <w:lang w:bidi="ar"/>
                  </w:rPr>
                </w:rPrChange>
              </w:rPr>
              <w:t>计划新建公共体育场馆建设项目约70个；援助全省各地建设100个以上社区体育公园；试点开展社会体育场馆实施向公众开放工作；补助粤东西北地区以及惠州市、江门市和肇庆市贫困地区购置一批健身路径、篮球架、乒乓球台等全民健身器材；组织开展公共体育场地设施相关培训和政府采购服务。有效开展奥体中心场馆、省体育场维护运营。</w:t>
            </w:r>
            <w:r>
              <w:rPr>
                <w:rFonts w:hint="eastAsia"/>
                <w:color w:val="000000"/>
                <w:kern w:val="0"/>
                <w:sz w:val="24"/>
                <w:szCs w:val="24"/>
                <w:highlight w:val="none"/>
                <w:lang w:bidi="ar"/>
                <w:rPrChange w:id="727" w:author="tyj" w:date="2020-07-20T09:38:22Z">
                  <w:rPr>
                    <w:rFonts w:hint="eastAsia"/>
                    <w:color w:val="000000"/>
                    <w:kern w:val="0"/>
                    <w:sz w:val="24"/>
                    <w:szCs w:val="24"/>
                    <w:lang w:bidi="ar"/>
                  </w:rPr>
                </w:rPrChange>
              </w:rPr>
              <w:t>对援建地建设足球场2个，项目竣工验收合格率100%；</w:t>
            </w:r>
            <w:ins w:id="728" w:author="likun" w:date="2020-07-16T17:04:11Z">
              <w:del w:id="729" w:author="tyj" w:date="2020-07-17T16:48:30Z">
                <w:r>
                  <w:rPr>
                    <w:rFonts w:hint="eastAsia"/>
                    <w:color w:val="000000"/>
                    <w:kern w:val="0"/>
                    <w:sz w:val="24"/>
                    <w:szCs w:val="24"/>
                    <w:highlight w:val="none"/>
                    <w:lang w:eastAsia="zh-CN" w:bidi="ar"/>
                    <w:rPrChange w:id="730" w:author="tyj" w:date="2020-07-20T09:38:22Z">
                      <w:rPr>
                        <w:rFonts w:hint="eastAsia"/>
                        <w:color w:val="000000"/>
                        <w:kern w:val="0"/>
                        <w:sz w:val="24"/>
                        <w:szCs w:val="24"/>
                        <w:lang w:eastAsia="zh-CN" w:bidi="ar"/>
                      </w:rPr>
                    </w:rPrChange>
                  </w:rPr>
                  <w:delText>（</w:delText>
                </w:r>
              </w:del>
            </w:ins>
            <w:ins w:id="731" w:author="likun" w:date="2020-07-16T17:04:18Z">
              <w:del w:id="732" w:author="tyj" w:date="2020-07-17T16:48:30Z">
                <w:r>
                  <w:rPr>
                    <w:rFonts w:hint="eastAsia"/>
                    <w:color w:val="000000"/>
                    <w:kern w:val="0"/>
                    <w:sz w:val="24"/>
                    <w:szCs w:val="24"/>
                    <w:highlight w:val="none"/>
                    <w:lang w:val="en-US" w:eastAsia="zh-CN" w:bidi="ar"/>
                    <w:rPrChange w:id="733" w:author="tyj" w:date="2020-07-20T09:38:22Z">
                      <w:rPr>
                        <w:rFonts w:hint="eastAsia"/>
                        <w:color w:val="000000"/>
                        <w:kern w:val="0"/>
                        <w:sz w:val="24"/>
                        <w:szCs w:val="24"/>
                        <w:lang w:val="en-US" w:eastAsia="zh-CN" w:bidi="ar"/>
                      </w:rPr>
                    </w:rPrChange>
                  </w:rPr>
                  <w:delText>请</w:delText>
                </w:r>
              </w:del>
            </w:ins>
            <w:ins w:id="734" w:author="likun" w:date="2020-07-16T17:04:20Z">
              <w:del w:id="735" w:author="tyj" w:date="2020-07-17T16:48:30Z">
                <w:r>
                  <w:rPr>
                    <w:rFonts w:hint="eastAsia"/>
                    <w:color w:val="000000"/>
                    <w:kern w:val="0"/>
                    <w:sz w:val="24"/>
                    <w:szCs w:val="24"/>
                    <w:highlight w:val="none"/>
                    <w:lang w:val="en-US" w:eastAsia="zh-CN" w:bidi="ar"/>
                    <w:rPrChange w:id="736" w:author="tyj" w:date="2020-07-20T09:38:22Z">
                      <w:rPr>
                        <w:rFonts w:hint="eastAsia"/>
                        <w:color w:val="000000"/>
                        <w:kern w:val="0"/>
                        <w:sz w:val="24"/>
                        <w:szCs w:val="24"/>
                        <w:lang w:val="en-US" w:eastAsia="zh-CN" w:bidi="ar"/>
                      </w:rPr>
                    </w:rPrChange>
                  </w:rPr>
                  <w:delText>群体处</w:delText>
                </w:r>
              </w:del>
            </w:ins>
            <w:ins w:id="737" w:author="likun" w:date="2020-07-16T17:04:21Z">
              <w:del w:id="738" w:author="tyj" w:date="2020-07-17T16:48:30Z">
                <w:r>
                  <w:rPr>
                    <w:rFonts w:hint="eastAsia"/>
                    <w:color w:val="000000"/>
                    <w:kern w:val="0"/>
                    <w:sz w:val="24"/>
                    <w:szCs w:val="24"/>
                    <w:highlight w:val="none"/>
                    <w:lang w:val="en-US" w:eastAsia="zh-CN" w:bidi="ar"/>
                    <w:rPrChange w:id="739" w:author="tyj" w:date="2020-07-20T09:38:22Z">
                      <w:rPr>
                        <w:rFonts w:hint="eastAsia"/>
                        <w:color w:val="000000"/>
                        <w:kern w:val="0"/>
                        <w:sz w:val="24"/>
                        <w:szCs w:val="24"/>
                        <w:lang w:val="en-US" w:eastAsia="zh-CN" w:bidi="ar"/>
                      </w:rPr>
                    </w:rPrChange>
                  </w:rPr>
                  <w:delText>核准</w:delText>
                </w:r>
              </w:del>
            </w:ins>
            <w:ins w:id="740" w:author="likun" w:date="2020-07-16T17:04:22Z">
              <w:del w:id="741" w:author="tyj" w:date="2020-07-17T16:48:30Z">
                <w:r>
                  <w:rPr>
                    <w:rFonts w:hint="eastAsia"/>
                    <w:color w:val="000000"/>
                    <w:kern w:val="0"/>
                    <w:sz w:val="24"/>
                    <w:szCs w:val="24"/>
                    <w:highlight w:val="none"/>
                    <w:lang w:val="en-US" w:eastAsia="zh-CN" w:bidi="ar"/>
                    <w:rPrChange w:id="742" w:author="tyj" w:date="2020-07-20T09:38:22Z">
                      <w:rPr>
                        <w:rFonts w:hint="eastAsia"/>
                        <w:color w:val="000000"/>
                        <w:kern w:val="0"/>
                        <w:sz w:val="24"/>
                        <w:szCs w:val="24"/>
                        <w:lang w:val="en-US" w:eastAsia="zh-CN" w:bidi="ar"/>
                      </w:rPr>
                    </w:rPrChange>
                  </w:rPr>
                  <w:delText>是否</w:delText>
                </w:r>
              </w:del>
            </w:ins>
            <w:ins w:id="743" w:author="likun" w:date="2020-07-16T17:04:23Z">
              <w:del w:id="744" w:author="tyj" w:date="2020-07-17T16:48:30Z">
                <w:r>
                  <w:rPr>
                    <w:rFonts w:hint="eastAsia"/>
                    <w:color w:val="000000"/>
                    <w:kern w:val="0"/>
                    <w:sz w:val="24"/>
                    <w:szCs w:val="24"/>
                    <w:highlight w:val="none"/>
                    <w:lang w:val="en-US" w:eastAsia="zh-CN" w:bidi="ar"/>
                    <w:rPrChange w:id="745" w:author="tyj" w:date="2020-07-20T09:38:22Z">
                      <w:rPr>
                        <w:rFonts w:hint="eastAsia"/>
                        <w:color w:val="000000"/>
                        <w:kern w:val="0"/>
                        <w:sz w:val="24"/>
                        <w:szCs w:val="24"/>
                        <w:lang w:val="en-US" w:eastAsia="zh-CN" w:bidi="ar"/>
                      </w:rPr>
                    </w:rPrChange>
                  </w:rPr>
                  <w:delText>有</w:delText>
                </w:r>
              </w:del>
            </w:ins>
            <w:ins w:id="746" w:author="likun" w:date="2020-07-16T17:04:29Z">
              <w:del w:id="747" w:author="tyj" w:date="2020-07-17T16:48:30Z">
                <w:r>
                  <w:rPr>
                    <w:rFonts w:hint="eastAsia"/>
                    <w:color w:val="000000"/>
                    <w:kern w:val="0"/>
                    <w:sz w:val="24"/>
                    <w:szCs w:val="24"/>
                    <w:highlight w:val="none"/>
                    <w:lang w:val="en-US" w:eastAsia="zh-CN" w:bidi="ar"/>
                    <w:rPrChange w:id="748" w:author="tyj" w:date="2020-07-20T09:38:22Z">
                      <w:rPr>
                        <w:rFonts w:hint="eastAsia"/>
                        <w:color w:val="000000"/>
                        <w:kern w:val="0"/>
                        <w:sz w:val="24"/>
                        <w:szCs w:val="24"/>
                        <w:lang w:val="en-US" w:eastAsia="zh-CN" w:bidi="ar"/>
                      </w:rPr>
                    </w:rPrChange>
                  </w:rPr>
                  <w:delText>竣工</w:delText>
                </w:r>
              </w:del>
            </w:ins>
            <w:ins w:id="749" w:author="likun" w:date="2020-07-16T17:04:25Z">
              <w:del w:id="750" w:author="tyj" w:date="2020-07-17T16:48:30Z">
                <w:r>
                  <w:rPr>
                    <w:rFonts w:hint="eastAsia"/>
                    <w:color w:val="000000"/>
                    <w:kern w:val="0"/>
                    <w:sz w:val="24"/>
                    <w:szCs w:val="24"/>
                    <w:highlight w:val="none"/>
                    <w:lang w:val="en-US" w:eastAsia="zh-CN" w:bidi="ar"/>
                    <w:rPrChange w:id="751" w:author="tyj" w:date="2020-07-20T09:38:22Z">
                      <w:rPr>
                        <w:rFonts w:hint="eastAsia"/>
                        <w:color w:val="000000"/>
                        <w:kern w:val="0"/>
                        <w:sz w:val="24"/>
                        <w:szCs w:val="24"/>
                        <w:lang w:val="en-US" w:eastAsia="zh-CN" w:bidi="ar"/>
                      </w:rPr>
                    </w:rPrChange>
                  </w:rPr>
                  <w:delText>验收</w:delText>
                </w:r>
              </w:del>
            </w:ins>
            <w:ins w:id="752" w:author="likun" w:date="2020-07-16T17:04:11Z">
              <w:del w:id="753" w:author="tyj" w:date="2020-07-17T16:48:30Z">
                <w:r>
                  <w:rPr>
                    <w:rFonts w:hint="eastAsia"/>
                    <w:color w:val="000000"/>
                    <w:kern w:val="0"/>
                    <w:sz w:val="24"/>
                    <w:szCs w:val="24"/>
                    <w:highlight w:val="none"/>
                    <w:lang w:eastAsia="zh-CN" w:bidi="ar"/>
                    <w:rPrChange w:id="754" w:author="tyj" w:date="2020-07-20T09:38:22Z">
                      <w:rPr>
                        <w:rFonts w:hint="eastAsia"/>
                        <w:color w:val="000000"/>
                        <w:kern w:val="0"/>
                        <w:sz w:val="24"/>
                        <w:szCs w:val="24"/>
                        <w:lang w:eastAsia="zh-CN" w:bidi="ar"/>
                      </w:rPr>
                    </w:rPrChange>
                  </w:rPr>
                  <w:delText>）</w:delText>
                </w:r>
              </w:del>
            </w:ins>
            <w:r>
              <w:rPr>
                <w:rFonts w:hint="eastAsia"/>
                <w:color w:val="000000"/>
                <w:kern w:val="0"/>
                <w:sz w:val="24"/>
                <w:szCs w:val="24"/>
                <w:highlight w:val="none"/>
                <w:lang w:bidi="ar"/>
                <w:rPrChange w:id="755" w:author="tyj" w:date="2020-07-20T09:38:22Z">
                  <w:rPr>
                    <w:rFonts w:hint="eastAsia"/>
                    <w:color w:val="000000"/>
                    <w:kern w:val="0"/>
                    <w:sz w:val="24"/>
                    <w:szCs w:val="24"/>
                    <w:lang w:bidi="ar"/>
                  </w:rPr>
                </w:rPrChange>
              </w:rPr>
              <w:t>提供良好履职基础，提高服务社会发展能力；</w:t>
            </w:r>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jc w:val="center"/>
              <w:textAlignment w:val="center"/>
              <w:rPr>
                <w:color w:val="000000"/>
                <w:kern w:val="0"/>
                <w:sz w:val="24"/>
                <w:szCs w:val="24"/>
                <w:highlight w:val="none"/>
                <w:lang w:bidi="ar"/>
                <w:rPrChange w:id="756" w:author="tyj" w:date="2020-07-20T09:38:22Z">
                  <w:rPr>
                    <w:color w:val="000000"/>
                    <w:kern w:val="0"/>
                    <w:sz w:val="24"/>
                    <w:szCs w:val="24"/>
                    <w:lang w:bidi="ar"/>
                  </w:rPr>
                </w:rPrChange>
              </w:rPr>
            </w:pPr>
            <w:r>
              <w:rPr>
                <w:rFonts w:hint="eastAsia"/>
                <w:color w:val="000000"/>
                <w:kern w:val="0"/>
                <w:sz w:val="24"/>
                <w:szCs w:val="24"/>
                <w:highlight w:val="none"/>
                <w:lang w:bidi="ar"/>
                <w:rPrChange w:id="757" w:author="tyj" w:date="2020-07-20T09:38:22Z">
                  <w:rPr>
                    <w:rFonts w:hint="eastAsia"/>
                    <w:color w:val="000000"/>
                    <w:kern w:val="0"/>
                    <w:sz w:val="24"/>
                    <w:szCs w:val="24"/>
                    <w:lang w:bidi="ar"/>
                  </w:rPr>
                </w:rPrChange>
              </w:rPr>
              <w:t>完成</w:t>
            </w:r>
          </w:p>
        </w:tc>
      </w:tr>
      <w:tr>
        <w:tblPrEx>
          <w:tblLayout w:type="fixed"/>
          <w:tblCellMar>
            <w:top w:w="15" w:type="dxa"/>
            <w:left w:w="15" w:type="dxa"/>
            <w:bottom w:w="15" w:type="dxa"/>
            <w:right w:w="15" w:type="dxa"/>
          </w:tblCellMar>
        </w:tblPrEx>
        <w:trPr>
          <w:trHeight w:val="980"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758" w:author="tyj" w:date="2020-07-20T09:38:27Z">
                  <w:rPr>
                    <w:color w:val="000000"/>
                    <w:sz w:val="24"/>
                    <w:szCs w:val="24"/>
                  </w:rPr>
                </w:rPrChange>
              </w:rPr>
            </w:pPr>
            <w:r>
              <w:rPr>
                <w:rFonts w:hint="eastAsia"/>
                <w:color w:val="000000"/>
                <w:kern w:val="0"/>
                <w:sz w:val="24"/>
                <w:szCs w:val="24"/>
                <w:highlight w:val="none"/>
                <w:lang w:bidi="ar"/>
                <w:rPrChange w:id="759" w:author="tyj" w:date="2020-07-20T09:38:27Z">
                  <w:rPr>
                    <w:rFonts w:hint="eastAsia"/>
                    <w:color w:val="000000"/>
                    <w:kern w:val="0"/>
                    <w:sz w:val="24"/>
                    <w:szCs w:val="24"/>
                    <w:lang w:bidi="ar"/>
                  </w:rPr>
                </w:rPrChange>
              </w:rPr>
              <w:t>全民健身活动与服务项目</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760" w:author="tyj" w:date="2020-07-20T09:38:27Z">
                  <w:rPr>
                    <w:color w:val="000000"/>
                    <w:sz w:val="24"/>
                    <w:szCs w:val="24"/>
                  </w:rPr>
                </w:rPrChange>
              </w:rPr>
            </w:pPr>
            <w:r>
              <w:rPr>
                <w:rFonts w:hint="eastAsia"/>
                <w:color w:val="000000"/>
                <w:kern w:val="0"/>
                <w:sz w:val="24"/>
                <w:szCs w:val="24"/>
                <w:highlight w:val="none"/>
                <w:lang w:bidi="ar"/>
                <w:rPrChange w:id="761" w:author="tyj" w:date="2020-07-20T09:38:27Z">
                  <w:rPr>
                    <w:rFonts w:hint="eastAsia"/>
                    <w:color w:val="000000"/>
                    <w:kern w:val="0"/>
                    <w:sz w:val="24"/>
                    <w:szCs w:val="24"/>
                    <w:lang w:bidi="ar"/>
                  </w:rPr>
                </w:rPrChange>
              </w:rPr>
              <w:t>年度组织举办省社会体育项目赛事活动和培训、健身气功活动和培训不少于50项次；开展体育节与全民健身日活动不少于1项次；资助传统项目如顺德均安女子篮球队、老年人体育活动、社会篮球、社会体育指导员展示活动、绿道自行车、省级公共体育场馆举办全民健</w:t>
            </w:r>
            <w:r>
              <w:rPr>
                <w:rFonts w:hint="eastAsia"/>
                <w:color w:val="000000"/>
                <w:kern w:val="0"/>
                <w:sz w:val="24"/>
                <w:szCs w:val="24"/>
                <w:highlight w:val="none"/>
                <w:lang w:bidi="ar"/>
                <w:rPrChange w:id="762" w:author="tyj" w:date="2020-07-20T09:38:27Z">
                  <w:rPr>
                    <w:rFonts w:hint="eastAsia"/>
                    <w:color w:val="000000"/>
                    <w:kern w:val="0"/>
                    <w:sz w:val="24"/>
                    <w:szCs w:val="24"/>
                    <w:lang w:bidi="ar"/>
                  </w:rPr>
                </w:rPrChange>
              </w:rPr>
              <w:t>身活动等项目；积极承接国家级赛事活动、参加第二届青年运动会等全国群众体育赛事活动和培训；对大型全民健身赛事活动进行宣传报道；当年度培训一级社会体育指导员</w:t>
            </w:r>
            <w:del w:id="763" w:author="tyj" w:date="2020-07-17T16:48:40Z">
              <w:r>
                <w:rPr>
                  <w:rFonts w:hint="default"/>
                  <w:color w:val="000000"/>
                  <w:kern w:val="0"/>
                  <w:sz w:val="24"/>
                  <w:szCs w:val="24"/>
                  <w:highlight w:val="none"/>
                  <w:lang w:bidi="ar"/>
                  <w:rPrChange w:id="764" w:author="tyj" w:date="2020-07-20T09:38:27Z">
                    <w:rPr>
                      <w:rFonts w:hint="eastAsia"/>
                      <w:color w:val="000000"/>
                      <w:kern w:val="0"/>
                      <w:sz w:val="24"/>
                      <w:szCs w:val="24"/>
                      <w:lang w:bidi="ar"/>
                    </w:rPr>
                  </w:rPrChange>
                </w:rPr>
                <w:delText>1000</w:delText>
              </w:r>
            </w:del>
            <w:ins w:id="765" w:author="tyj" w:date="2020-07-17T16:48:40Z">
              <w:r>
                <w:rPr>
                  <w:rFonts w:hint="eastAsia"/>
                  <w:color w:val="000000"/>
                  <w:kern w:val="0"/>
                  <w:sz w:val="24"/>
                  <w:szCs w:val="24"/>
                  <w:highlight w:val="none"/>
                  <w:lang w:eastAsia="zh-CN" w:bidi="ar"/>
                  <w:rPrChange w:id="766" w:author="tyj" w:date="2020-07-20T09:38:27Z">
                    <w:rPr>
                      <w:rFonts w:hint="eastAsia"/>
                      <w:color w:val="000000"/>
                      <w:kern w:val="0"/>
                      <w:sz w:val="24"/>
                      <w:szCs w:val="24"/>
                      <w:highlight w:val="yellow"/>
                      <w:lang w:eastAsia="zh-CN" w:bidi="ar"/>
                    </w:rPr>
                  </w:rPrChange>
                </w:rPr>
                <w:t>8</w:t>
              </w:r>
            </w:ins>
            <w:ins w:id="767" w:author="tyj" w:date="2020-07-17T16:48:40Z">
              <w:r>
                <w:rPr>
                  <w:rFonts w:hint="eastAsia"/>
                  <w:color w:val="000000"/>
                  <w:kern w:val="0"/>
                  <w:sz w:val="24"/>
                  <w:szCs w:val="24"/>
                  <w:highlight w:val="none"/>
                  <w:lang w:val="en-US" w:eastAsia="zh-CN" w:bidi="ar"/>
                  <w:rPrChange w:id="768" w:author="tyj" w:date="2020-07-20T09:38:27Z">
                    <w:rPr>
                      <w:rFonts w:hint="eastAsia"/>
                      <w:color w:val="000000"/>
                      <w:kern w:val="0"/>
                      <w:sz w:val="24"/>
                      <w:szCs w:val="24"/>
                      <w:highlight w:val="yellow"/>
                      <w:lang w:val="en-US" w:eastAsia="zh-CN" w:bidi="ar"/>
                    </w:rPr>
                  </w:rPrChange>
                </w:rPr>
                <w:t>00</w:t>
              </w:r>
            </w:ins>
            <w:r>
              <w:rPr>
                <w:rFonts w:hint="eastAsia"/>
                <w:color w:val="000000"/>
                <w:kern w:val="0"/>
                <w:sz w:val="24"/>
                <w:szCs w:val="24"/>
                <w:highlight w:val="none"/>
                <w:lang w:bidi="ar"/>
                <w:rPrChange w:id="769" w:author="tyj" w:date="2020-07-20T09:38:27Z">
                  <w:rPr>
                    <w:rFonts w:hint="eastAsia"/>
                    <w:color w:val="000000"/>
                    <w:kern w:val="0"/>
                    <w:sz w:val="24"/>
                    <w:szCs w:val="24"/>
                    <w:lang w:bidi="ar"/>
                  </w:rPr>
                </w:rPrChange>
              </w:rPr>
              <w:t>名</w:t>
            </w:r>
            <w:del w:id="770" w:author="tyj" w:date="2020-07-17T16:48:47Z">
              <w:r>
                <w:rPr>
                  <w:rFonts w:hint="eastAsia"/>
                  <w:color w:val="000000"/>
                  <w:kern w:val="0"/>
                  <w:sz w:val="24"/>
                  <w:szCs w:val="24"/>
                  <w:highlight w:val="none"/>
                  <w:lang w:bidi="ar"/>
                  <w:rPrChange w:id="771" w:author="tyj" w:date="2020-07-20T09:38:27Z">
                    <w:rPr>
                      <w:rFonts w:hint="eastAsia"/>
                      <w:color w:val="000000"/>
                      <w:kern w:val="0"/>
                      <w:sz w:val="24"/>
                      <w:szCs w:val="24"/>
                      <w:lang w:bidi="ar"/>
                    </w:rPr>
                  </w:rPrChange>
                </w:rPr>
                <w:delText>，审批合格一级社会体育指导员900名</w:delText>
              </w:r>
            </w:del>
            <w:r>
              <w:rPr>
                <w:rFonts w:hint="eastAsia"/>
                <w:color w:val="000000"/>
                <w:kern w:val="0"/>
                <w:sz w:val="24"/>
                <w:szCs w:val="24"/>
                <w:highlight w:val="none"/>
                <w:lang w:bidi="ar"/>
                <w:rPrChange w:id="772" w:author="tyj" w:date="2020-07-20T09:38:27Z">
                  <w:rPr>
                    <w:rFonts w:hint="eastAsia"/>
                    <w:color w:val="000000"/>
                    <w:kern w:val="0"/>
                    <w:sz w:val="24"/>
                    <w:szCs w:val="24"/>
                    <w:lang w:bidi="ar"/>
                  </w:rPr>
                </w:rPrChange>
              </w:rPr>
              <w:t>；国民体质监测</w:t>
            </w:r>
            <w:del w:id="773" w:author="tyj" w:date="2020-07-17T16:49:28Z">
              <w:r>
                <w:rPr>
                  <w:rFonts w:hint="default"/>
                  <w:color w:val="000000"/>
                  <w:kern w:val="0"/>
                  <w:sz w:val="24"/>
                  <w:szCs w:val="24"/>
                  <w:highlight w:val="none"/>
                  <w:lang w:bidi="ar"/>
                  <w:rPrChange w:id="774" w:author="tyj" w:date="2020-07-20T09:38:27Z">
                    <w:rPr>
                      <w:rFonts w:hint="eastAsia"/>
                      <w:color w:val="000000"/>
                      <w:kern w:val="0"/>
                      <w:sz w:val="24"/>
                      <w:szCs w:val="24"/>
                      <w:lang w:bidi="ar"/>
                    </w:rPr>
                  </w:rPrChange>
                </w:rPr>
                <w:delText>2520</w:delText>
              </w:r>
            </w:del>
            <w:ins w:id="775" w:author="tyj" w:date="2020-07-17T16:49:28Z">
              <w:r>
                <w:rPr>
                  <w:rFonts w:hint="eastAsia"/>
                  <w:color w:val="000000"/>
                  <w:kern w:val="0"/>
                  <w:sz w:val="24"/>
                  <w:szCs w:val="24"/>
                  <w:highlight w:val="none"/>
                  <w:lang w:eastAsia="zh-CN" w:bidi="ar"/>
                  <w:rPrChange w:id="776" w:author="tyj" w:date="2020-07-20T09:38:27Z">
                    <w:rPr>
                      <w:rFonts w:hint="eastAsia"/>
                      <w:color w:val="000000"/>
                      <w:kern w:val="0"/>
                      <w:sz w:val="24"/>
                      <w:szCs w:val="24"/>
                      <w:highlight w:val="yellow"/>
                      <w:lang w:eastAsia="zh-CN" w:bidi="ar"/>
                    </w:rPr>
                  </w:rPrChange>
                </w:rPr>
                <w:t>5</w:t>
              </w:r>
            </w:ins>
            <w:ins w:id="777" w:author="tyj" w:date="2020-07-17T16:49:29Z">
              <w:r>
                <w:rPr>
                  <w:rFonts w:hint="eastAsia"/>
                  <w:color w:val="000000"/>
                  <w:kern w:val="0"/>
                  <w:sz w:val="24"/>
                  <w:szCs w:val="24"/>
                  <w:highlight w:val="none"/>
                  <w:lang w:val="en-US" w:eastAsia="zh-CN" w:bidi="ar"/>
                  <w:rPrChange w:id="778" w:author="tyj" w:date="2020-07-20T09:38:27Z">
                    <w:rPr>
                      <w:rFonts w:hint="eastAsia"/>
                      <w:color w:val="000000"/>
                      <w:kern w:val="0"/>
                      <w:sz w:val="24"/>
                      <w:szCs w:val="24"/>
                      <w:highlight w:val="yellow"/>
                      <w:lang w:val="en-US" w:eastAsia="zh-CN" w:bidi="ar"/>
                    </w:rPr>
                  </w:rPrChange>
                </w:rPr>
                <w:t>585</w:t>
              </w:r>
            </w:ins>
            <w:ins w:id="779" w:author="tyj" w:date="2020-07-17T16:49:30Z">
              <w:r>
                <w:rPr>
                  <w:rFonts w:hint="eastAsia"/>
                  <w:color w:val="000000"/>
                  <w:kern w:val="0"/>
                  <w:sz w:val="24"/>
                  <w:szCs w:val="24"/>
                  <w:highlight w:val="none"/>
                  <w:lang w:val="en-US" w:eastAsia="zh-CN" w:bidi="ar"/>
                  <w:rPrChange w:id="780" w:author="tyj" w:date="2020-07-20T09:38:27Z">
                    <w:rPr>
                      <w:rFonts w:hint="eastAsia"/>
                      <w:color w:val="000000"/>
                      <w:kern w:val="0"/>
                      <w:sz w:val="24"/>
                      <w:szCs w:val="24"/>
                      <w:highlight w:val="yellow"/>
                      <w:lang w:val="en-US" w:eastAsia="zh-CN" w:bidi="ar"/>
                    </w:rPr>
                  </w:rPrChange>
                </w:rPr>
                <w:t>5</w:t>
              </w:r>
            </w:ins>
            <w:r>
              <w:rPr>
                <w:rFonts w:hint="eastAsia"/>
                <w:color w:val="000000"/>
                <w:kern w:val="0"/>
                <w:sz w:val="24"/>
                <w:szCs w:val="24"/>
                <w:highlight w:val="none"/>
                <w:lang w:bidi="ar"/>
                <w:rPrChange w:id="781" w:author="tyj" w:date="2020-07-20T09:38:27Z">
                  <w:rPr>
                    <w:rFonts w:hint="eastAsia"/>
                    <w:color w:val="000000"/>
                    <w:kern w:val="0"/>
                    <w:sz w:val="24"/>
                    <w:szCs w:val="24"/>
                    <w:lang w:bidi="ar"/>
                  </w:rPr>
                </w:rPrChange>
              </w:rPr>
              <w:t>人；科学健身指导服务受益群众达1000名；创建全民运动健身模范市1-2个、模范县3-4个；开展公共体育场馆建设与开放工作、体育特色小镇检查、健身器材检查、标准化编制以及其他全民健身等评估检查工作。组织新疆、西藏开展体育活动不少于2次。</w:t>
            </w:r>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kern w:val="0"/>
                <w:sz w:val="24"/>
                <w:szCs w:val="24"/>
                <w:highlight w:val="none"/>
                <w:lang w:bidi="ar"/>
                <w:rPrChange w:id="782" w:author="tyj" w:date="2020-07-20T09:38:27Z">
                  <w:rPr>
                    <w:color w:val="000000"/>
                    <w:kern w:val="0"/>
                    <w:sz w:val="24"/>
                    <w:szCs w:val="24"/>
                    <w:lang w:bidi="ar"/>
                  </w:rPr>
                </w:rPrChange>
              </w:rPr>
            </w:pPr>
            <w:r>
              <w:rPr>
                <w:rFonts w:hint="eastAsia"/>
                <w:color w:val="000000"/>
                <w:kern w:val="0"/>
                <w:sz w:val="24"/>
                <w:szCs w:val="24"/>
                <w:highlight w:val="none"/>
                <w:lang w:bidi="ar"/>
                <w:rPrChange w:id="783" w:author="tyj" w:date="2020-07-20T09:38:27Z">
                  <w:rPr>
                    <w:rFonts w:hint="eastAsia"/>
                    <w:color w:val="000000"/>
                    <w:kern w:val="0"/>
                    <w:sz w:val="24"/>
                    <w:szCs w:val="24"/>
                    <w:lang w:bidi="ar"/>
                  </w:rPr>
                </w:rPrChange>
              </w:rPr>
              <w:t>完成</w:t>
            </w:r>
          </w:p>
        </w:tc>
      </w:tr>
      <w:tr>
        <w:tblPrEx>
          <w:tblLayout w:type="fixed"/>
          <w:tblCellMar>
            <w:top w:w="15" w:type="dxa"/>
            <w:left w:w="15" w:type="dxa"/>
            <w:bottom w:w="15" w:type="dxa"/>
            <w:right w:w="15" w:type="dxa"/>
          </w:tblCellMar>
        </w:tblPrEx>
        <w:trPr>
          <w:trHeight w:val="2160"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784" w:author="tyj" w:date="2020-07-20T09:38:27Z">
                  <w:rPr>
                    <w:color w:val="000000"/>
                    <w:sz w:val="24"/>
                    <w:szCs w:val="24"/>
                  </w:rPr>
                </w:rPrChange>
              </w:rPr>
            </w:pPr>
            <w:r>
              <w:rPr>
                <w:rFonts w:hint="eastAsia"/>
                <w:color w:val="000000"/>
                <w:kern w:val="0"/>
                <w:sz w:val="24"/>
                <w:szCs w:val="24"/>
                <w:highlight w:val="none"/>
                <w:lang w:bidi="ar"/>
                <w:rPrChange w:id="785" w:author="tyj" w:date="2020-07-20T09:38:27Z">
                  <w:rPr>
                    <w:rFonts w:hint="eastAsia"/>
                    <w:color w:val="000000"/>
                    <w:kern w:val="0"/>
                    <w:sz w:val="24"/>
                    <w:szCs w:val="24"/>
                    <w:lang w:bidi="ar"/>
                  </w:rPr>
                </w:rPrChange>
              </w:rPr>
              <w:t>体育后备人才培养</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rFonts w:hint="eastAsia" w:eastAsia="仿宋_GB2312"/>
                <w:color w:val="000000"/>
                <w:sz w:val="24"/>
                <w:szCs w:val="24"/>
                <w:highlight w:val="none"/>
                <w:lang w:eastAsia="zh-CN"/>
                <w:rPrChange w:id="786" w:author="tyj" w:date="2020-07-20T09:38:27Z">
                  <w:rPr>
                    <w:rFonts w:hint="eastAsia" w:eastAsia="仿宋_GB2312"/>
                    <w:color w:val="000000"/>
                    <w:sz w:val="24"/>
                    <w:szCs w:val="24"/>
                    <w:lang w:eastAsia="zh-CN"/>
                  </w:rPr>
                </w:rPrChange>
              </w:rPr>
            </w:pPr>
            <w:r>
              <w:rPr>
                <w:rFonts w:hint="eastAsia"/>
                <w:color w:val="000000"/>
                <w:kern w:val="0"/>
                <w:sz w:val="24"/>
                <w:szCs w:val="24"/>
                <w:highlight w:val="none"/>
                <w:lang w:bidi="ar"/>
                <w:rPrChange w:id="787" w:author="tyj" w:date="2020-07-20T09:38:27Z">
                  <w:rPr>
                    <w:rFonts w:hint="eastAsia"/>
                    <w:color w:val="000000"/>
                    <w:kern w:val="0"/>
                    <w:sz w:val="24"/>
                    <w:szCs w:val="24"/>
                    <w:lang w:bidi="ar"/>
                  </w:rPr>
                </w:rPrChange>
              </w:rPr>
              <w:t>资助32个国家基地、140个省基地、135个省重点班；扶持不少于2个各级各类体校建设；资助3个二线队伍；补助21个地市的输送人才工作；补助省运会突出贡献单位32个，资助262所省级传统校307个项目，培训全省约2000名教练员、文化教师、科医人员和管理干部，开展不少于70个项目的各种竞赛活动。</w:t>
            </w:r>
            <w:del w:id="788" w:author="tyj" w:date="2020-07-17T16:48:34Z">
              <w:r>
                <w:rPr>
                  <w:rFonts w:hint="eastAsia"/>
                  <w:color w:val="000000"/>
                  <w:kern w:val="0"/>
                  <w:sz w:val="24"/>
                  <w:szCs w:val="24"/>
                  <w:highlight w:val="none"/>
                  <w:lang w:bidi="ar"/>
                  <w:rPrChange w:id="789" w:author="tyj" w:date="2020-07-20T09:38:27Z">
                    <w:rPr>
                      <w:rFonts w:hint="eastAsia"/>
                      <w:color w:val="000000"/>
                      <w:kern w:val="0"/>
                      <w:sz w:val="24"/>
                      <w:szCs w:val="24"/>
                      <w:lang w:bidi="ar"/>
                    </w:rPr>
                  </w:rPrChange>
                </w:rPr>
                <w:delText>完成广东体育职业技术学院天河北校区工程竣工验收。</w:delText>
              </w:r>
            </w:del>
            <w:ins w:id="790" w:author="likun" w:date="2020-07-16T17:09:26Z">
              <w:del w:id="791" w:author="tyj" w:date="2020-07-17T16:48:34Z">
                <w:r>
                  <w:rPr>
                    <w:rFonts w:hint="eastAsia"/>
                    <w:color w:val="000000"/>
                    <w:kern w:val="0"/>
                    <w:sz w:val="24"/>
                    <w:szCs w:val="24"/>
                    <w:highlight w:val="none"/>
                    <w:lang w:eastAsia="zh-CN" w:bidi="ar"/>
                    <w:rPrChange w:id="792" w:author="tyj" w:date="2020-07-20T09:38:27Z">
                      <w:rPr>
                        <w:rFonts w:hint="eastAsia"/>
                        <w:color w:val="000000"/>
                        <w:kern w:val="0"/>
                        <w:sz w:val="24"/>
                        <w:szCs w:val="24"/>
                        <w:highlight w:val="yellow"/>
                        <w:lang w:eastAsia="zh-CN" w:bidi="ar"/>
                      </w:rPr>
                    </w:rPrChange>
                  </w:rPr>
                  <w:delText>（</w:delText>
                </w:r>
              </w:del>
            </w:ins>
            <w:ins w:id="793" w:author="likun" w:date="2020-07-16T17:09:32Z">
              <w:del w:id="794" w:author="tyj" w:date="2020-07-17T16:48:34Z">
                <w:r>
                  <w:rPr>
                    <w:rFonts w:hint="eastAsia"/>
                    <w:color w:val="000000"/>
                    <w:kern w:val="0"/>
                    <w:sz w:val="24"/>
                    <w:szCs w:val="24"/>
                    <w:highlight w:val="none"/>
                    <w:lang w:val="en-US" w:eastAsia="zh-CN" w:bidi="ar"/>
                    <w:rPrChange w:id="795" w:author="tyj" w:date="2020-07-20T09:38:27Z">
                      <w:rPr>
                        <w:rFonts w:hint="eastAsia"/>
                        <w:color w:val="000000"/>
                        <w:kern w:val="0"/>
                        <w:sz w:val="24"/>
                        <w:szCs w:val="24"/>
                        <w:highlight w:val="yellow"/>
                        <w:lang w:val="en-US" w:eastAsia="zh-CN" w:bidi="ar"/>
                      </w:rPr>
                    </w:rPrChange>
                  </w:rPr>
                  <w:delText>没完成</w:delText>
                </w:r>
              </w:del>
            </w:ins>
            <w:ins w:id="796" w:author="likun" w:date="2020-07-16T17:09:26Z">
              <w:del w:id="797" w:author="tyj" w:date="2020-07-17T16:48:34Z">
                <w:r>
                  <w:rPr>
                    <w:rFonts w:hint="eastAsia"/>
                    <w:color w:val="000000"/>
                    <w:kern w:val="0"/>
                    <w:sz w:val="24"/>
                    <w:szCs w:val="24"/>
                    <w:highlight w:val="none"/>
                    <w:lang w:eastAsia="zh-CN" w:bidi="ar"/>
                    <w:rPrChange w:id="798" w:author="tyj" w:date="2020-07-20T09:38:27Z">
                      <w:rPr>
                        <w:rFonts w:hint="eastAsia"/>
                        <w:color w:val="000000"/>
                        <w:kern w:val="0"/>
                        <w:sz w:val="24"/>
                        <w:szCs w:val="24"/>
                        <w:highlight w:val="yellow"/>
                        <w:lang w:eastAsia="zh-CN" w:bidi="ar"/>
                      </w:rPr>
                    </w:rPrChange>
                  </w:rPr>
                  <w:delText>）</w:delText>
                </w:r>
              </w:del>
            </w:ins>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kern w:val="0"/>
                <w:sz w:val="24"/>
                <w:szCs w:val="24"/>
                <w:highlight w:val="none"/>
                <w:lang w:bidi="ar"/>
                <w:rPrChange w:id="799" w:author="tyj" w:date="2020-07-20T09:38:27Z">
                  <w:rPr>
                    <w:color w:val="000000"/>
                    <w:kern w:val="0"/>
                    <w:sz w:val="24"/>
                    <w:szCs w:val="24"/>
                    <w:lang w:bidi="ar"/>
                  </w:rPr>
                </w:rPrChange>
              </w:rPr>
            </w:pPr>
            <w:r>
              <w:rPr>
                <w:rFonts w:hint="eastAsia"/>
                <w:color w:val="000000"/>
                <w:kern w:val="0"/>
                <w:sz w:val="24"/>
                <w:szCs w:val="24"/>
                <w:highlight w:val="none"/>
                <w:lang w:bidi="ar"/>
                <w:rPrChange w:id="800" w:author="tyj" w:date="2020-07-20T09:38:27Z">
                  <w:rPr>
                    <w:rFonts w:hint="eastAsia"/>
                    <w:color w:val="000000"/>
                    <w:kern w:val="0"/>
                    <w:sz w:val="24"/>
                    <w:szCs w:val="24"/>
                    <w:lang w:bidi="ar"/>
                  </w:rPr>
                </w:rPrChange>
              </w:rPr>
              <w:t>完成</w:t>
            </w:r>
          </w:p>
        </w:tc>
      </w:tr>
      <w:tr>
        <w:tblPrEx>
          <w:tblLayout w:type="fixed"/>
          <w:tblCellMar>
            <w:top w:w="15" w:type="dxa"/>
            <w:left w:w="15" w:type="dxa"/>
            <w:bottom w:w="15" w:type="dxa"/>
            <w:right w:w="15" w:type="dxa"/>
          </w:tblCellMar>
        </w:tblPrEx>
        <w:trPr>
          <w:trHeight w:val="1300"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801" w:author="tyj" w:date="2020-07-20T09:38:27Z">
                  <w:rPr>
                    <w:color w:val="000000"/>
                    <w:sz w:val="24"/>
                    <w:szCs w:val="24"/>
                  </w:rPr>
                </w:rPrChange>
              </w:rPr>
            </w:pPr>
            <w:r>
              <w:rPr>
                <w:rFonts w:hint="eastAsia"/>
                <w:color w:val="000000"/>
                <w:kern w:val="0"/>
                <w:sz w:val="24"/>
                <w:szCs w:val="24"/>
                <w:highlight w:val="none"/>
                <w:lang w:bidi="ar"/>
                <w:rPrChange w:id="802" w:author="tyj" w:date="2020-07-20T09:38:27Z">
                  <w:rPr>
                    <w:rFonts w:hint="eastAsia"/>
                    <w:color w:val="000000"/>
                    <w:kern w:val="0"/>
                    <w:sz w:val="24"/>
                    <w:szCs w:val="24"/>
                    <w:lang w:bidi="ar"/>
                  </w:rPr>
                </w:rPrChange>
              </w:rPr>
              <w:t>体育产业与科教宣传交流</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803" w:author="tyj" w:date="2020-07-20T09:38:27Z">
                  <w:rPr>
                    <w:color w:val="000000"/>
                    <w:sz w:val="24"/>
                    <w:szCs w:val="24"/>
                  </w:rPr>
                </w:rPrChange>
              </w:rPr>
            </w:pPr>
            <w:r>
              <w:rPr>
                <w:rFonts w:hint="eastAsia"/>
                <w:color w:val="000000"/>
                <w:kern w:val="0"/>
                <w:sz w:val="24"/>
                <w:szCs w:val="24"/>
                <w:highlight w:val="none"/>
                <w:lang w:bidi="ar"/>
                <w:rPrChange w:id="804" w:author="tyj" w:date="2020-07-20T09:38:27Z">
                  <w:rPr>
                    <w:rFonts w:hint="eastAsia"/>
                    <w:color w:val="000000"/>
                    <w:kern w:val="0"/>
                    <w:sz w:val="24"/>
                    <w:szCs w:val="24"/>
                    <w:lang w:bidi="ar"/>
                  </w:rPr>
                </w:rPrChange>
              </w:rPr>
              <w:t>体育产业专项调查不少于150人，组织产业统计培训不少于50人；广东省体博会展览面积3.5万平方米，400个体育品牌；体育产业示范基地、示范单位、示范项目评选共150个；体育产业发展论坛参观人数3000-4000人；组织体育产业干部培训50人次；体育产业相关课题200个左右；中新社、新华社、凤凰网开设专栏，发稿1000篇以上，全面介绍冠军生平系列报道文章；冠军图片展；冠军系列音频、短视频；冠军人生纪录片（第一批拟制作20名冠军纪录片） 、生产全民健身指导专题视频20分钟片子12集，小视频100篇在电视台、全网平台、户外宣传平台、新媒体传播渠道传播.开展国际性和涉港澳台的青少年、群众体育对外交流活动不少于25项，举办广东国际夏冬令营不少于5次，接待来访境外团体不少于1000人次</w:t>
            </w:r>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kern w:val="0"/>
                <w:sz w:val="24"/>
                <w:szCs w:val="24"/>
                <w:highlight w:val="none"/>
                <w:lang w:bidi="ar"/>
                <w:rPrChange w:id="805" w:author="tyj" w:date="2020-07-20T09:38:27Z">
                  <w:rPr>
                    <w:color w:val="000000"/>
                    <w:kern w:val="0"/>
                    <w:sz w:val="24"/>
                    <w:szCs w:val="24"/>
                    <w:lang w:bidi="ar"/>
                  </w:rPr>
                </w:rPrChange>
              </w:rPr>
            </w:pPr>
            <w:r>
              <w:rPr>
                <w:rFonts w:hint="eastAsia"/>
                <w:color w:val="000000"/>
                <w:kern w:val="0"/>
                <w:sz w:val="24"/>
                <w:szCs w:val="24"/>
                <w:highlight w:val="none"/>
                <w:lang w:bidi="ar"/>
                <w:rPrChange w:id="806" w:author="tyj" w:date="2020-07-20T09:38:27Z">
                  <w:rPr>
                    <w:rFonts w:hint="eastAsia"/>
                    <w:color w:val="000000"/>
                    <w:kern w:val="0"/>
                    <w:sz w:val="24"/>
                    <w:szCs w:val="24"/>
                    <w:lang w:bidi="ar"/>
                  </w:rPr>
                </w:rPrChange>
              </w:rPr>
              <w:t>完成</w:t>
            </w:r>
          </w:p>
        </w:tc>
      </w:tr>
      <w:tr>
        <w:tblPrEx>
          <w:tblLayout w:type="fixed"/>
          <w:tblCellMar>
            <w:top w:w="15" w:type="dxa"/>
            <w:left w:w="15" w:type="dxa"/>
            <w:bottom w:w="15" w:type="dxa"/>
            <w:right w:w="15" w:type="dxa"/>
          </w:tblCellMar>
        </w:tblPrEx>
        <w:trPr>
          <w:trHeight w:val="2385"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807" w:author="tyj" w:date="2020-07-20T09:38:27Z">
                  <w:rPr>
                    <w:color w:val="000000"/>
                    <w:sz w:val="24"/>
                    <w:szCs w:val="24"/>
                  </w:rPr>
                </w:rPrChange>
              </w:rPr>
            </w:pPr>
            <w:r>
              <w:rPr>
                <w:rFonts w:hint="eastAsia"/>
                <w:color w:val="000000"/>
                <w:kern w:val="0"/>
                <w:sz w:val="24"/>
                <w:szCs w:val="24"/>
                <w:highlight w:val="none"/>
                <w:lang w:bidi="ar"/>
                <w:rPrChange w:id="808" w:author="tyj" w:date="2020-07-20T09:38:27Z">
                  <w:rPr>
                    <w:rFonts w:hint="eastAsia"/>
                    <w:color w:val="000000"/>
                    <w:kern w:val="0"/>
                    <w:sz w:val="24"/>
                    <w:szCs w:val="24"/>
                    <w:lang w:bidi="ar"/>
                  </w:rPr>
                </w:rPrChange>
              </w:rPr>
              <w:t>体育改革项目</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809" w:author="tyj" w:date="2020-07-20T09:38:27Z">
                  <w:rPr>
                    <w:color w:val="000000"/>
                    <w:sz w:val="24"/>
                    <w:szCs w:val="24"/>
                  </w:rPr>
                </w:rPrChange>
              </w:rPr>
            </w:pPr>
            <w:r>
              <w:rPr>
                <w:rFonts w:hint="eastAsia"/>
                <w:color w:val="000000"/>
                <w:kern w:val="0"/>
                <w:sz w:val="24"/>
                <w:szCs w:val="24"/>
                <w:highlight w:val="none"/>
                <w:lang w:bidi="ar"/>
                <w:rPrChange w:id="810" w:author="tyj" w:date="2020-07-20T09:38:27Z">
                  <w:rPr>
                    <w:rFonts w:hint="eastAsia"/>
                    <w:color w:val="000000"/>
                    <w:kern w:val="0"/>
                    <w:sz w:val="24"/>
                    <w:szCs w:val="24"/>
                    <w:lang w:bidi="ar"/>
                  </w:rPr>
                </w:rPrChange>
              </w:rPr>
              <w:t>组织实施足球改革试点单位工作，重点开展强化当地足协组织建设、建立市县（区）足球青训体系，建立市县（区）两级青少年足球训练体系，配备专职足球教练，在训青少年球员不少于300人，每周训练时数不少于500分钟；组队参加全省各类足球竞赛，当地每年至少组织开展三个系列的业余足球联赛，全省11人制、7人制、5人制、沙滩四大系列区域联赛各一次，组织队伍参加全省每年的青少年足球竞赛和省长杯比赛；落实各类足球场地设施建设，全市具备符合组织训练比赛要求的11制足球场不少于8个，另外拥有不少于150个各类足球场；举办各级各类足球从业人员教育培训班，每年至少组织一次教练员、裁判员培训班。、落实开展校园足球活动等工作内容。</w:t>
            </w:r>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kern w:val="0"/>
                <w:sz w:val="24"/>
                <w:szCs w:val="24"/>
                <w:highlight w:val="none"/>
                <w:lang w:bidi="ar"/>
                <w:rPrChange w:id="811" w:author="tyj" w:date="2020-07-20T09:38:27Z">
                  <w:rPr>
                    <w:color w:val="000000"/>
                    <w:kern w:val="0"/>
                    <w:sz w:val="24"/>
                    <w:szCs w:val="24"/>
                    <w:lang w:bidi="ar"/>
                  </w:rPr>
                </w:rPrChange>
              </w:rPr>
            </w:pPr>
            <w:r>
              <w:rPr>
                <w:rFonts w:hint="eastAsia"/>
                <w:color w:val="000000"/>
                <w:kern w:val="0"/>
                <w:sz w:val="24"/>
                <w:szCs w:val="24"/>
                <w:highlight w:val="none"/>
                <w:lang w:bidi="ar"/>
                <w:rPrChange w:id="812" w:author="tyj" w:date="2020-07-20T09:38:27Z">
                  <w:rPr>
                    <w:rFonts w:hint="eastAsia"/>
                    <w:color w:val="000000"/>
                    <w:kern w:val="0"/>
                    <w:sz w:val="24"/>
                    <w:szCs w:val="24"/>
                    <w:lang w:bidi="ar"/>
                  </w:rPr>
                </w:rPrChange>
              </w:rPr>
              <w:t>完成</w:t>
            </w:r>
          </w:p>
        </w:tc>
      </w:tr>
      <w:tr>
        <w:tblPrEx>
          <w:tblLayout w:type="fixed"/>
          <w:tblCellMar>
            <w:top w:w="15" w:type="dxa"/>
            <w:left w:w="15" w:type="dxa"/>
            <w:bottom w:w="15" w:type="dxa"/>
            <w:right w:w="15" w:type="dxa"/>
          </w:tblCellMar>
        </w:tblPrEx>
        <w:trPr>
          <w:trHeight w:val="1305"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813" w:author="tyj" w:date="2020-07-20T09:38:27Z">
                  <w:rPr>
                    <w:color w:val="000000"/>
                    <w:sz w:val="24"/>
                    <w:szCs w:val="24"/>
                  </w:rPr>
                </w:rPrChange>
              </w:rPr>
            </w:pPr>
            <w:r>
              <w:rPr>
                <w:rFonts w:hint="eastAsia"/>
                <w:color w:val="000000"/>
                <w:kern w:val="0"/>
                <w:sz w:val="24"/>
                <w:szCs w:val="24"/>
                <w:highlight w:val="none"/>
                <w:lang w:bidi="ar"/>
                <w:rPrChange w:id="814" w:author="tyj" w:date="2020-07-20T09:38:27Z">
                  <w:rPr>
                    <w:rFonts w:hint="eastAsia"/>
                    <w:color w:val="000000"/>
                    <w:kern w:val="0"/>
                    <w:sz w:val="24"/>
                    <w:szCs w:val="24"/>
                    <w:lang w:bidi="ar"/>
                  </w:rPr>
                </w:rPrChange>
              </w:rPr>
              <w:t>运动队保障项目</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815" w:author="tyj" w:date="2020-07-20T09:38:27Z">
                  <w:rPr>
                    <w:color w:val="000000"/>
                    <w:sz w:val="24"/>
                    <w:szCs w:val="24"/>
                  </w:rPr>
                </w:rPrChange>
              </w:rPr>
            </w:pPr>
            <w:r>
              <w:rPr>
                <w:rFonts w:hint="eastAsia"/>
                <w:color w:val="000000"/>
                <w:kern w:val="0"/>
                <w:sz w:val="24"/>
                <w:szCs w:val="24"/>
                <w:highlight w:val="none"/>
                <w:lang w:bidi="ar"/>
                <w:rPrChange w:id="816" w:author="tyj" w:date="2020-07-20T09:38:27Z">
                  <w:rPr>
                    <w:rFonts w:hint="eastAsia"/>
                    <w:color w:val="000000"/>
                    <w:kern w:val="0"/>
                    <w:sz w:val="24"/>
                    <w:szCs w:val="24"/>
                    <w:lang w:bidi="ar"/>
                  </w:rPr>
                </w:rPrChange>
              </w:rPr>
              <w:t>对举办广东省退役运动员职业转换过度培训班1次；广东省船艇训练基地运动员宿舍综合楼完成主体结构并进入机电安装阶段，省二沙体育训练</w:t>
            </w:r>
            <w:ins w:id="817" w:author="LK" w:date="2020-07-22T16:21:19Z">
              <w:r>
                <w:rPr>
                  <w:rFonts w:hint="eastAsia"/>
                  <w:color w:val="000000"/>
                  <w:kern w:val="0"/>
                  <w:sz w:val="24"/>
                  <w:szCs w:val="24"/>
                  <w:highlight w:val="none"/>
                  <w:lang w:eastAsia="zh-CN" w:bidi="ar"/>
                </w:rPr>
                <w:t>中心</w:t>
              </w:r>
            </w:ins>
            <w:ins w:id="818" w:author="LK" w:date="2020-07-22T16:21:21Z">
              <w:r>
                <w:rPr>
                  <w:rFonts w:hint="eastAsia"/>
                  <w:color w:val="000000"/>
                  <w:kern w:val="0"/>
                  <w:sz w:val="24"/>
                  <w:szCs w:val="24"/>
                  <w:highlight w:val="none"/>
                  <w:lang w:eastAsia="zh-CN" w:bidi="ar"/>
                </w:rPr>
                <w:t>一号楼</w:t>
              </w:r>
            </w:ins>
            <w:del w:id="819" w:author="LK" w:date="2020-07-22T16:21:27Z">
              <w:r>
                <w:rPr>
                  <w:rFonts w:hint="eastAsia"/>
                  <w:color w:val="000000"/>
                  <w:kern w:val="0"/>
                  <w:sz w:val="24"/>
                  <w:szCs w:val="24"/>
                  <w:highlight w:val="none"/>
                  <w:lang w:bidi="ar"/>
                  <w:rPrChange w:id="820" w:author="tyj" w:date="2020-07-20T09:38:27Z">
                    <w:rPr>
                      <w:rFonts w:hint="eastAsia"/>
                      <w:color w:val="000000"/>
                      <w:kern w:val="0"/>
                      <w:sz w:val="24"/>
                      <w:szCs w:val="24"/>
                      <w:lang w:bidi="ar"/>
                    </w:rPr>
                  </w:rPrChange>
                </w:rPr>
                <w:delText>及</w:delText>
              </w:r>
            </w:del>
            <w:r>
              <w:rPr>
                <w:rFonts w:hint="eastAsia"/>
                <w:color w:val="000000"/>
                <w:kern w:val="0"/>
                <w:sz w:val="24"/>
                <w:szCs w:val="24"/>
                <w:highlight w:val="none"/>
                <w:lang w:bidi="ar"/>
                <w:rPrChange w:id="822" w:author="tyj" w:date="2020-07-20T09:38:27Z">
                  <w:rPr>
                    <w:rFonts w:hint="eastAsia"/>
                    <w:color w:val="000000"/>
                    <w:kern w:val="0"/>
                    <w:sz w:val="24"/>
                    <w:szCs w:val="24"/>
                    <w:lang w:bidi="ar"/>
                  </w:rPr>
                </w:rPrChange>
              </w:rPr>
              <w:t>配套修缮工程竣工验收，省重竞技训练中心重竞技综合馆副馆项目完成施工招标，开工建设。局小型项目维修改造工作完工。已完工项目符合工程施工质量验收修改要求，按时投入使用。</w:t>
            </w:r>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kern w:val="0"/>
                <w:sz w:val="24"/>
                <w:szCs w:val="24"/>
                <w:highlight w:val="none"/>
                <w:lang w:bidi="ar"/>
                <w:rPrChange w:id="823" w:author="tyj" w:date="2020-07-20T09:38:27Z">
                  <w:rPr>
                    <w:color w:val="000000"/>
                    <w:kern w:val="0"/>
                    <w:sz w:val="24"/>
                    <w:szCs w:val="24"/>
                    <w:lang w:bidi="ar"/>
                  </w:rPr>
                </w:rPrChange>
              </w:rPr>
            </w:pPr>
            <w:r>
              <w:rPr>
                <w:rFonts w:hint="eastAsia"/>
                <w:color w:val="000000"/>
                <w:kern w:val="0"/>
                <w:sz w:val="24"/>
                <w:szCs w:val="24"/>
                <w:highlight w:val="none"/>
                <w:lang w:bidi="ar"/>
                <w:rPrChange w:id="824" w:author="tyj" w:date="2020-07-20T09:38:27Z">
                  <w:rPr>
                    <w:rFonts w:hint="eastAsia"/>
                    <w:color w:val="000000"/>
                    <w:kern w:val="0"/>
                    <w:sz w:val="24"/>
                    <w:szCs w:val="24"/>
                    <w:lang w:bidi="ar"/>
                  </w:rPr>
                </w:rPrChange>
              </w:rPr>
              <w:t>完成</w:t>
            </w:r>
          </w:p>
        </w:tc>
      </w:tr>
      <w:tr>
        <w:tblPrEx>
          <w:tblLayout w:type="fixed"/>
          <w:tblCellMar>
            <w:top w:w="15" w:type="dxa"/>
            <w:left w:w="15" w:type="dxa"/>
            <w:bottom w:w="15" w:type="dxa"/>
            <w:right w:w="15" w:type="dxa"/>
          </w:tblCellMar>
        </w:tblPrEx>
        <w:trPr>
          <w:trHeight w:val="1305"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825" w:author="tyj" w:date="2020-07-20T09:38:27Z">
                  <w:rPr>
                    <w:color w:val="000000"/>
                    <w:sz w:val="24"/>
                    <w:szCs w:val="24"/>
                  </w:rPr>
                </w:rPrChange>
              </w:rPr>
            </w:pPr>
            <w:r>
              <w:rPr>
                <w:rFonts w:hint="eastAsia"/>
                <w:color w:val="000000"/>
                <w:kern w:val="0"/>
                <w:sz w:val="24"/>
                <w:szCs w:val="24"/>
                <w:highlight w:val="none"/>
                <w:lang w:bidi="ar"/>
                <w:rPrChange w:id="826" w:author="tyj" w:date="2020-07-20T09:38:27Z">
                  <w:rPr>
                    <w:rFonts w:hint="eastAsia"/>
                    <w:color w:val="000000"/>
                    <w:kern w:val="0"/>
                    <w:sz w:val="24"/>
                    <w:szCs w:val="24"/>
                    <w:lang w:bidi="ar"/>
                  </w:rPr>
                </w:rPrChange>
              </w:rPr>
              <w:t>重大体育赛事备战和参赛</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827" w:author="tyj" w:date="2020-07-20T09:38:27Z">
                  <w:rPr>
                    <w:color w:val="000000"/>
                    <w:sz w:val="24"/>
                    <w:szCs w:val="24"/>
                  </w:rPr>
                </w:rPrChange>
              </w:rPr>
            </w:pPr>
            <w:r>
              <w:rPr>
                <w:rFonts w:hint="eastAsia"/>
                <w:color w:val="000000"/>
                <w:kern w:val="0"/>
                <w:sz w:val="24"/>
                <w:szCs w:val="24"/>
                <w:highlight w:val="none"/>
                <w:lang w:bidi="ar"/>
                <w:rPrChange w:id="828" w:author="tyj" w:date="2020-07-20T09:38:27Z">
                  <w:rPr>
                    <w:rFonts w:hint="eastAsia"/>
                    <w:color w:val="000000"/>
                    <w:kern w:val="0"/>
                    <w:sz w:val="24"/>
                    <w:szCs w:val="24"/>
                    <w:lang w:bidi="ar"/>
                  </w:rPr>
                </w:rPrChange>
              </w:rPr>
              <w:t>保障7个直属训练中心训练、比赛、科研等备战工作的正常实施；资助20名滑雪运动员赴国外集训，提供训练 、科医、器材等保障；组织2-3个冰雪项目比赛、3个冰雪项目活动，完成6个冰雪项目的国内和国际比赛的备战；</w:t>
            </w:r>
            <w:del w:id="829" w:author="LK" w:date="2020-07-22T16:21:52Z">
              <w:r>
                <w:rPr>
                  <w:rFonts w:hint="eastAsia"/>
                  <w:color w:val="000000"/>
                  <w:kern w:val="0"/>
                  <w:sz w:val="24"/>
                  <w:szCs w:val="24"/>
                  <w:highlight w:val="none"/>
                  <w:lang w:bidi="ar"/>
                  <w:rPrChange w:id="830" w:author="tyj" w:date="2020-07-20T09:38:27Z">
                    <w:rPr>
                      <w:rFonts w:hint="eastAsia"/>
                      <w:color w:val="000000"/>
                      <w:kern w:val="0"/>
                      <w:sz w:val="24"/>
                      <w:szCs w:val="24"/>
                      <w:lang w:bidi="ar"/>
                    </w:rPr>
                  </w:rPrChange>
                </w:rPr>
                <w:delText>完成青运会代表团的运转工作；</w:delText>
              </w:r>
            </w:del>
            <w:r>
              <w:rPr>
                <w:rFonts w:hint="eastAsia"/>
                <w:color w:val="000000"/>
                <w:kern w:val="0"/>
                <w:sz w:val="24"/>
                <w:szCs w:val="24"/>
                <w:highlight w:val="none"/>
                <w:lang w:bidi="ar"/>
                <w:rPrChange w:id="832" w:author="tyj" w:date="2020-07-20T09:38:27Z">
                  <w:rPr>
                    <w:rFonts w:hint="eastAsia"/>
                    <w:color w:val="000000"/>
                    <w:kern w:val="0"/>
                    <w:sz w:val="24"/>
                    <w:szCs w:val="24"/>
                    <w:lang w:bidi="ar"/>
                  </w:rPr>
                </w:rPrChange>
              </w:rPr>
              <w:t>在</w:t>
            </w:r>
            <w:del w:id="833" w:author="LK" w:date="2020-07-22T16:21:55Z">
              <w:r>
                <w:rPr>
                  <w:rFonts w:hint="eastAsia"/>
                  <w:color w:val="000000"/>
                  <w:kern w:val="0"/>
                  <w:sz w:val="24"/>
                  <w:szCs w:val="24"/>
                  <w:highlight w:val="none"/>
                  <w:lang w:bidi="ar"/>
                  <w:rPrChange w:id="834" w:author="tyj" w:date="2020-07-20T09:38:27Z">
                    <w:rPr>
                      <w:rFonts w:hint="eastAsia"/>
                      <w:color w:val="000000"/>
                      <w:kern w:val="0"/>
                      <w:sz w:val="24"/>
                      <w:szCs w:val="24"/>
                      <w:lang w:bidi="ar"/>
                    </w:rPr>
                  </w:rPrChange>
                </w:rPr>
                <w:delText>全</w:delText>
              </w:r>
            </w:del>
            <w:del w:id="836" w:author="LK" w:date="2020-07-22T16:21:55Z">
              <w:r>
                <w:rPr>
                  <w:rFonts w:hint="eastAsia"/>
                  <w:color w:val="000000"/>
                  <w:kern w:val="0"/>
                  <w:sz w:val="24"/>
                  <w:szCs w:val="24"/>
                  <w:highlight w:val="none"/>
                  <w:lang w:bidi="ar"/>
                  <w:rPrChange w:id="837" w:author="tyj" w:date="2020-07-20T09:38:27Z">
                    <w:rPr>
                      <w:rFonts w:hint="eastAsia"/>
                      <w:color w:val="000000"/>
                      <w:kern w:val="0"/>
                      <w:sz w:val="24"/>
                      <w:szCs w:val="24"/>
                      <w:lang w:bidi="ar"/>
                    </w:rPr>
                  </w:rPrChange>
                </w:rPr>
                <w:delText>国</w:delText>
              </w:r>
            </w:del>
            <w:del w:id="839" w:author="LK" w:date="2020-07-22T16:21:55Z">
              <w:r>
                <w:rPr>
                  <w:rFonts w:hint="eastAsia"/>
                  <w:color w:val="000000"/>
                  <w:kern w:val="0"/>
                  <w:sz w:val="24"/>
                  <w:szCs w:val="24"/>
                  <w:highlight w:val="none"/>
                  <w:lang w:bidi="ar"/>
                  <w:rPrChange w:id="840" w:author="tyj" w:date="2020-07-20T09:38:27Z">
                    <w:rPr>
                      <w:rFonts w:hint="eastAsia"/>
                      <w:color w:val="000000"/>
                      <w:kern w:val="0"/>
                      <w:sz w:val="24"/>
                      <w:szCs w:val="24"/>
                      <w:lang w:bidi="ar"/>
                    </w:rPr>
                  </w:rPrChange>
                </w:rPr>
                <w:delText>青</w:delText>
              </w:r>
            </w:del>
            <w:del w:id="842" w:author="LK" w:date="2020-07-22T16:21:55Z">
              <w:r>
                <w:rPr>
                  <w:rFonts w:hint="eastAsia"/>
                  <w:color w:val="000000"/>
                  <w:kern w:val="0"/>
                  <w:sz w:val="24"/>
                  <w:szCs w:val="24"/>
                  <w:highlight w:val="none"/>
                  <w:lang w:bidi="ar"/>
                  <w:rPrChange w:id="843" w:author="tyj" w:date="2020-07-20T09:38:27Z">
                    <w:rPr>
                      <w:rFonts w:hint="eastAsia"/>
                      <w:color w:val="000000"/>
                      <w:kern w:val="0"/>
                      <w:sz w:val="24"/>
                      <w:szCs w:val="24"/>
                      <w:lang w:bidi="ar"/>
                    </w:rPr>
                  </w:rPrChange>
                </w:rPr>
                <w:delText>少</w:delText>
              </w:r>
            </w:del>
            <w:del w:id="845" w:author="LK" w:date="2020-07-22T16:21:55Z">
              <w:r>
                <w:rPr>
                  <w:rFonts w:hint="eastAsia"/>
                  <w:color w:val="000000"/>
                  <w:kern w:val="0"/>
                  <w:sz w:val="24"/>
                  <w:szCs w:val="24"/>
                  <w:highlight w:val="none"/>
                  <w:lang w:bidi="ar"/>
                  <w:rPrChange w:id="846" w:author="tyj" w:date="2020-07-20T09:38:27Z">
                    <w:rPr>
                      <w:rFonts w:hint="eastAsia"/>
                      <w:color w:val="000000"/>
                      <w:kern w:val="0"/>
                      <w:sz w:val="24"/>
                      <w:szCs w:val="24"/>
                      <w:lang w:bidi="ar"/>
                    </w:rPr>
                  </w:rPrChange>
                </w:rPr>
                <w:delText>年</w:delText>
              </w:r>
            </w:del>
            <w:del w:id="848" w:author="LK" w:date="2020-07-22T16:21:55Z">
              <w:r>
                <w:rPr>
                  <w:rFonts w:hint="eastAsia"/>
                  <w:color w:val="000000"/>
                  <w:kern w:val="0"/>
                  <w:sz w:val="24"/>
                  <w:szCs w:val="24"/>
                  <w:highlight w:val="none"/>
                  <w:lang w:bidi="ar"/>
                  <w:rPrChange w:id="849" w:author="tyj" w:date="2020-07-20T09:38:27Z">
                    <w:rPr>
                      <w:rFonts w:hint="eastAsia"/>
                      <w:color w:val="000000"/>
                      <w:kern w:val="0"/>
                      <w:sz w:val="24"/>
                      <w:szCs w:val="24"/>
                      <w:lang w:bidi="ar"/>
                    </w:rPr>
                  </w:rPrChange>
                </w:rPr>
                <w:delText>运</w:delText>
              </w:r>
            </w:del>
            <w:del w:id="851" w:author="LK" w:date="2020-07-22T16:21:54Z">
              <w:r>
                <w:rPr>
                  <w:rFonts w:hint="eastAsia"/>
                  <w:color w:val="000000"/>
                  <w:kern w:val="0"/>
                  <w:sz w:val="24"/>
                  <w:szCs w:val="24"/>
                  <w:highlight w:val="none"/>
                  <w:lang w:bidi="ar"/>
                  <w:rPrChange w:id="852" w:author="tyj" w:date="2020-07-20T09:38:27Z">
                    <w:rPr>
                      <w:rFonts w:hint="eastAsia"/>
                      <w:color w:val="000000"/>
                      <w:kern w:val="0"/>
                      <w:sz w:val="24"/>
                      <w:szCs w:val="24"/>
                      <w:lang w:bidi="ar"/>
                    </w:rPr>
                  </w:rPrChange>
                </w:rPr>
                <w:delText>动</w:delText>
              </w:r>
            </w:del>
            <w:del w:id="854" w:author="LK" w:date="2020-07-22T16:21:54Z">
              <w:r>
                <w:rPr>
                  <w:rFonts w:hint="eastAsia"/>
                  <w:color w:val="000000"/>
                  <w:kern w:val="0"/>
                  <w:sz w:val="24"/>
                  <w:szCs w:val="24"/>
                  <w:highlight w:val="none"/>
                  <w:lang w:bidi="ar"/>
                  <w:rPrChange w:id="855" w:author="tyj" w:date="2020-07-20T09:38:27Z">
                    <w:rPr>
                      <w:rFonts w:hint="eastAsia"/>
                      <w:color w:val="000000"/>
                      <w:kern w:val="0"/>
                      <w:sz w:val="24"/>
                      <w:szCs w:val="24"/>
                      <w:lang w:bidi="ar"/>
                    </w:rPr>
                  </w:rPrChange>
                </w:rPr>
                <w:delText>会</w:delText>
              </w:r>
            </w:del>
            <w:del w:id="857" w:author="LK" w:date="2020-07-22T16:21:54Z">
              <w:r>
                <w:rPr>
                  <w:rFonts w:hint="eastAsia"/>
                  <w:color w:val="000000"/>
                  <w:kern w:val="0"/>
                  <w:sz w:val="24"/>
                  <w:szCs w:val="24"/>
                  <w:highlight w:val="none"/>
                  <w:lang w:bidi="ar"/>
                  <w:rPrChange w:id="858" w:author="tyj" w:date="2020-07-20T09:38:27Z">
                    <w:rPr>
                      <w:rFonts w:hint="eastAsia"/>
                      <w:color w:val="000000"/>
                      <w:kern w:val="0"/>
                      <w:sz w:val="24"/>
                      <w:szCs w:val="24"/>
                      <w:lang w:bidi="ar"/>
                    </w:rPr>
                  </w:rPrChange>
                </w:rPr>
                <w:delText>、</w:delText>
              </w:r>
            </w:del>
            <w:r>
              <w:rPr>
                <w:rFonts w:hint="eastAsia"/>
                <w:color w:val="000000"/>
                <w:kern w:val="0"/>
                <w:sz w:val="24"/>
                <w:szCs w:val="24"/>
                <w:highlight w:val="none"/>
                <w:lang w:bidi="ar"/>
                <w:rPrChange w:id="860" w:author="tyj" w:date="2020-07-20T09:38:27Z">
                  <w:rPr>
                    <w:rFonts w:hint="eastAsia"/>
                    <w:color w:val="000000"/>
                    <w:kern w:val="0"/>
                    <w:sz w:val="24"/>
                    <w:szCs w:val="24"/>
                    <w:lang w:bidi="ar"/>
                  </w:rPr>
                </w:rPrChange>
              </w:rPr>
              <w:t>国内最重要一次比赛、国际重大赛事中排名保持名列前茅。</w:t>
            </w:r>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kern w:val="0"/>
                <w:sz w:val="24"/>
                <w:szCs w:val="24"/>
                <w:highlight w:val="none"/>
                <w:lang w:bidi="ar"/>
                <w:rPrChange w:id="861" w:author="tyj" w:date="2020-07-20T09:38:27Z">
                  <w:rPr>
                    <w:color w:val="000000"/>
                    <w:kern w:val="0"/>
                    <w:sz w:val="24"/>
                    <w:szCs w:val="24"/>
                    <w:lang w:bidi="ar"/>
                  </w:rPr>
                </w:rPrChange>
              </w:rPr>
            </w:pPr>
            <w:r>
              <w:rPr>
                <w:rFonts w:hint="eastAsia"/>
                <w:color w:val="000000"/>
                <w:kern w:val="0"/>
                <w:sz w:val="24"/>
                <w:szCs w:val="24"/>
                <w:highlight w:val="none"/>
                <w:lang w:bidi="ar"/>
                <w:rPrChange w:id="862" w:author="tyj" w:date="2020-07-20T09:38:27Z">
                  <w:rPr>
                    <w:rFonts w:hint="eastAsia"/>
                    <w:color w:val="000000"/>
                    <w:kern w:val="0"/>
                    <w:sz w:val="24"/>
                    <w:szCs w:val="24"/>
                    <w:lang w:bidi="ar"/>
                  </w:rPr>
                </w:rPrChange>
              </w:rPr>
              <w:t>完成</w:t>
            </w:r>
          </w:p>
        </w:tc>
      </w:tr>
      <w:tr>
        <w:tblPrEx>
          <w:tblLayout w:type="fixed"/>
          <w:tblCellMar>
            <w:top w:w="15" w:type="dxa"/>
            <w:left w:w="15" w:type="dxa"/>
            <w:bottom w:w="15" w:type="dxa"/>
            <w:right w:w="15" w:type="dxa"/>
          </w:tblCellMar>
        </w:tblPrEx>
        <w:trPr>
          <w:trHeight w:val="1080"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863" w:author="tyj" w:date="2020-07-20T09:38:27Z">
                  <w:rPr>
                    <w:color w:val="000000"/>
                    <w:sz w:val="24"/>
                    <w:szCs w:val="24"/>
                  </w:rPr>
                </w:rPrChange>
              </w:rPr>
            </w:pPr>
            <w:r>
              <w:rPr>
                <w:rFonts w:hint="eastAsia"/>
                <w:color w:val="000000"/>
                <w:kern w:val="0"/>
                <w:sz w:val="24"/>
                <w:szCs w:val="24"/>
                <w:highlight w:val="none"/>
                <w:lang w:bidi="ar"/>
                <w:rPrChange w:id="864" w:author="tyj" w:date="2020-07-20T09:38:27Z">
                  <w:rPr>
                    <w:rFonts w:hint="eastAsia"/>
                    <w:color w:val="000000"/>
                    <w:kern w:val="0"/>
                    <w:sz w:val="24"/>
                    <w:szCs w:val="24"/>
                    <w:lang w:bidi="ar"/>
                  </w:rPr>
                </w:rPrChange>
              </w:rPr>
              <w:t>资助承办竞技类体育赛事</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865" w:author="tyj" w:date="2020-07-20T09:38:27Z">
                  <w:rPr>
                    <w:color w:val="000000"/>
                    <w:sz w:val="24"/>
                    <w:szCs w:val="24"/>
                  </w:rPr>
                </w:rPrChange>
              </w:rPr>
            </w:pPr>
            <w:r>
              <w:rPr>
                <w:rFonts w:hint="eastAsia"/>
                <w:color w:val="000000"/>
                <w:kern w:val="0"/>
                <w:sz w:val="24"/>
                <w:szCs w:val="24"/>
                <w:highlight w:val="none"/>
                <w:lang w:bidi="ar"/>
                <w:rPrChange w:id="866" w:author="tyj" w:date="2020-07-20T09:38:27Z">
                  <w:rPr>
                    <w:rFonts w:hint="eastAsia"/>
                    <w:color w:val="000000"/>
                    <w:kern w:val="0"/>
                    <w:sz w:val="24"/>
                    <w:szCs w:val="24"/>
                    <w:lang w:bidi="ar"/>
                  </w:rPr>
                </w:rPrChange>
              </w:rPr>
              <w:t>完成2019年度在我省举办或承办的全国及以上各类型竞赛活动，预计2019年我省举办的全国赛事10项次，全国以上赛事5项次，预计赛事参赛天数合计60天，参加人员5000人，观众20000人次。</w:t>
            </w:r>
            <w:del w:id="867" w:author="LK" w:date="2020-07-22T16:22:10Z">
              <w:r>
                <w:rPr>
                  <w:rFonts w:hint="eastAsia"/>
                  <w:color w:val="000000"/>
                  <w:kern w:val="0"/>
                  <w:sz w:val="24"/>
                  <w:szCs w:val="24"/>
                  <w:highlight w:val="none"/>
                  <w:lang w:bidi="ar"/>
                  <w:rPrChange w:id="868" w:author="tyj" w:date="2020-07-20T09:38:27Z">
                    <w:rPr>
                      <w:rFonts w:hint="eastAsia"/>
                      <w:color w:val="000000"/>
                      <w:kern w:val="0"/>
                      <w:sz w:val="24"/>
                      <w:szCs w:val="24"/>
                      <w:lang w:bidi="ar"/>
                    </w:rPr>
                  </w:rPrChange>
                </w:rPr>
                <w:delText>能</w:delText>
              </w:r>
            </w:del>
            <w:r>
              <w:rPr>
                <w:rFonts w:hint="eastAsia"/>
                <w:color w:val="000000"/>
                <w:kern w:val="0"/>
                <w:sz w:val="24"/>
                <w:szCs w:val="24"/>
                <w:highlight w:val="none"/>
                <w:lang w:bidi="ar"/>
                <w:rPrChange w:id="870" w:author="tyj" w:date="2020-07-20T09:38:27Z">
                  <w:rPr>
                    <w:rFonts w:hint="eastAsia"/>
                    <w:color w:val="000000"/>
                    <w:kern w:val="0"/>
                    <w:sz w:val="24"/>
                    <w:szCs w:val="24"/>
                    <w:lang w:bidi="ar"/>
                  </w:rPr>
                </w:rPrChange>
              </w:rPr>
              <w:t>有效推动我省各竞赛项目的发展，</w:t>
            </w:r>
            <w:ins w:id="871" w:author="LK" w:date="2020-07-22T16:22:47Z">
              <w:r>
                <w:rPr>
                  <w:rFonts w:hint="eastAsia"/>
                  <w:color w:val="000000"/>
                  <w:kern w:val="0"/>
                  <w:sz w:val="24"/>
                  <w:szCs w:val="24"/>
                  <w:lang w:bidi="ar"/>
                </w:rPr>
                <w:t>借此发掘培养我省优秀体育后备力量，</w:t>
              </w:r>
            </w:ins>
            <w:ins w:id="872" w:author="LK" w:date="2020-07-22T16:22:47Z">
              <w:r>
                <w:rPr>
                  <w:rFonts w:hint="eastAsia"/>
                  <w:color w:val="000000"/>
                  <w:kern w:val="0"/>
                  <w:sz w:val="24"/>
                  <w:szCs w:val="24"/>
                  <w:lang w:val="en-US" w:eastAsia="zh-CN" w:bidi="ar"/>
                </w:rPr>
                <w:t>促进竞赛表演业发展。</w:t>
              </w:r>
            </w:ins>
            <w:del w:id="873" w:author="LK" w:date="2020-07-22T16:22:47Z">
              <w:r>
                <w:rPr>
                  <w:rFonts w:hint="eastAsia"/>
                  <w:color w:val="000000"/>
                  <w:kern w:val="0"/>
                  <w:sz w:val="24"/>
                  <w:szCs w:val="24"/>
                  <w:highlight w:val="none"/>
                  <w:lang w:bidi="ar"/>
                  <w:rPrChange w:id="874" w:author="tyj" w:date="2020-07-20T09:38:27Z">
                    <w:rPr>
                      <w:rFonts w:hint="eastAsia"/>
                      <w:color w:val="000000"/>
                      <w:kern w:val="0"/>
                      <w:sz w:val="24"/>
                      <w:szCs w:val="24"/>
                      <w:lang w:bidi="ar"/>
                    </w:rPr>
                  </w:rPrChange>
                </w:rPr>
                <w:delText>检测借此发掘培养我省优秀体育后备力量，扩展我省体育产业发展。</w:delText>
              </w:r>
            </w:del>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kern w:val="0"/>
                <w:sz w:val="24"/>
                <w:szCs w:val="24"/>
                <w:highlight w:val="none"/>
                <w:lang w:bidi="ar"/>
                <w:rPrChange w:id="876" w:author="tyj" w:date="2020-07-20T09:38:27Z">
                  <w:rPr>
                    <w:color w:val="000000"/>
                    <w:kern w:val="0"/>
                    <w:sz w:val="24"/>
                    <w:szCs w:val="24"/>
                    <w:lang w:bidi="ar"/>
                  </w:rPr>
                </w:rPrChange>
              </w:rPr>
            </w:pPr>
            <w:r>
              <w:rPr>
                <w:rFonts w:hint="eastAsia"/>
                <w:color w:val="000000"/>
                <w:kern w:val="0"/>
                <w:sz w:val="24"/>
                <w:szCs w:val="24"/>
                <w:highlight w:val="none"/>
                <w:lang w:bidi="ar"/>
                <w:rPrChange w:id="877" w:author="tyj" w:date="2020-07-20T09:38:27Z">
                  <w:rPr>
                    <w:rFonts w:hint="eastAsia"/>
                    <w:color w:val="000000"/>
                    <w:kern w:val="0"/>
                    <w:sz w:val="24"/>
                    <w:szCs w:val="24"/>
                    <w:lang w:bidi="ar"/>
                  </w:rPr>
                </w:rPrChange>
              </w:rPr>
              <w:t>完成</w:t>
            </w:r>
          </w:p>
        </w:tc>
      </w:tr>
      <w:tr>
        <w:tblPrEx>
          <w:tblLayout w:type="fixed"/>
          <w:tblCellMar>
            <w:top w:w="15" w:type="dxa"/>
            <w:left w:w="15" w:type="dxa"/>
            <w:bottom w:w="15" w:type="dxa"/>
            <w:right w:w="15" w:type="dxa"/>
          </w:tblCellMar>
        </w:tblPrEx>
        <w:trPr>
          <w:trHeight w:val="435"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878" w:author="tyj" w:date="2020-07-20T09:38:27Z">
                  <w:rPr>
                    <w:color w:val="000000"/>
                    <w:sz w:val="24"/>
                    <w:szCs w:val="24"/>
                  </w:rPr>
                </w:rPrChange>
              </w:rPr>
            </w:pPr>
            <w:r>
              <w:rPr>
                <w:rFonts w:hint="eastAsia"/>
                <w:color w:val="000000"/>
                <w:kern w:val="0"/>
                <w:sz w:val="24"/>
                <w:szCs w:val="24"/>
                <w:highlight w:val="none"/>
                <w:lang w:bidi="ar"/>
                <w:rPrChange w:id="879" w:author="tyj" w:date="2020-07-20T09:38:27Z">
                  <w:rPr>
                    <w:rFonts w:hint="eastAsia"/>
                    <w:color w:val="000000"/>
                    <w:kern w:val="0"/>
                    <w:sz w:val="24"/>
                    <w:szCs w:val="24"/>
                    <w:lang w:bidi="ar"/>
                  </w:rPr>
                </w:rPrChange>
              </w:rPr>
              <w:t>退役运动员一次性经济补偿</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880" w:author="tyj" w:date="2020-07-20T09:38:27Z">
                  <w:rPr>
                    <w:color w:val="000000"/>
                    <w:sz w:val="24"/>
                    <w:szCs w:val="24"/>
                  </w:rPr>
                </w:rPrChange>
              </w:rPr>
            </w:pPr>
            <w:r>
              <w:rPr>
                <w:rFonts w:hint="eastAsia"/>
                <w:color w:val="000000"/>
                <w:kern w:val="0"/>
                <w:sz w:val="24"/>
                <w:szCs w:val="24"/>
                <w:highlight w:val="none"/>
                <w:lang w:bidi="ar"/>
                <w:rPrChange w:id="881" w:author="tyj" w:date="2020-07-20T09:38:27Z">
                  <w:rPr>
                    <w:rFonts w:hint="eastAsia"/>
                    <w:color w:val="000000"/>
                    <w:kern w:val="0"/>
                    <w:sz w:val="24"/>
                    <w:szCs w:val="24"/>
                    <w:highlight w:val="yellow"/>
                    <w:lang w:bidi="ar"/>
                  </w:rPr>
                </w:rPrChange>
              </w:rPr>
              <w:t>通过对自主择业退役运动员实施经济补偿办法，鼓励退役运动员自主择业。</w:t>
            </w:r>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kern w:val="0"/>
                <w:sz w:val="24"/>
                <w:szCs w:val="24"/>
                <w:highlight w:val="none"/>
                <w:lang w:bidi="ar"/>
                <w:rPrChange w:id="882" w:author="tyj" w:date="2020-07-20T09:38:27Z">
                  <w:rPr>
                    <w:color w:val="000000"/>
                    <w:kern w:val="0"/>
                    <w:sz w:val="24"/>
                    <w:szCs w:val="24"/>
                    <w:lang w:bidi="ar"/>
                  </w:rPr>
                </w:rPrChange>
              </w:rPr>
            </w:pPr>
            <w:r>
              <w:rPr>
                <w:rFonts w:hint="eastAsia"/>
                <w:color w:val="000000"/>
                <w:kern w:val="0"/>
                <w:sz w:val="24"/>
                <w:szCs w:val="24"/>
                <w:highlight w:val="none"/>
                <w:lang w:bidi="ar"/>
                <w:rPrChange w:id="883" w:author="tyj" w:date="2020-07-20T09:38:27Z">
                  <w:rPr>
                    <w:rFonts w:hint="eastAsia"/>
                    <w:color w:val="000000"/>
                    <w:kern w:val="0"/>
                    <w:sz w:val="24"/>
                    <w:szCs w:val="24"/>
                    <w:lang w:bidi="ar"/>
                  </w:rPr>
                </w:rPrChange>
              </w:rPr>
              <w:t>完成</w:t>
            </w:r>
          </w:p>
        </w:tc>
      </w:tr>
      <w:tr>
        <w:tblPrEx>
          <w:tblLayout w:type="fixed"/>
          <w:tblCellMar>
            <w:top w:w="15" w:type="dxa"/>
            <w:left w:w="15" w:type="dxa"/>
            <w:bottom w:w="15" w:type="dxa"/>
            <w:right w:w="15" w:type="dxa"/>
          </w:tblCellMar>
        </w:tblPrEx>
        <w:trPr>
          <w:trHeight w:val="1132" w:hRule="atLeast"/>
        </w:trPr>
        <w:tc>
          <w:tcPr>
            <w:tcW w:w="144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0" w:firstLineChars="0"/>
              <w:textAlignment w:val="center"/>
              <w:rPr>
                <w:color w:val="000000"/>
                <w:sz w:val="24"/>
                <w:szCs w:val="24"/>
                <w:highlight w:val="none"/>
                <w:rPrChange w:id="884" w:author="tyj" w:date="2020-07-20T09:38:27Z">
                  <w:rPr>
                    <w:color w:val="000000"/>
                    <w:sz w:val="24"/>
                    <w:szCs w:val="24"/>
                  </w:rPr>
                </w:rPrChange>
              </w:rPr>
            </w:pPr>
            <w:r>
              <w:rPr>
                <w:rFonts w:hint="eastAsia"/>
                <w:color w:val="000000"/>
                <w:kern w:val="0"/>
                <w:sz w:val="24"/>
                <w:szCs w:val="24"/>
                <w:highlight w:val="none"/>
                <w:lang w:bidi="ar"/>
                <w:rPrChange w:id="885" w:author="tyj" w:date="2020-07-20T09:38:27Z">
                  <w:rPr>
                    <w:rFonts w:hint="eastAsia"/>
                    <w:color w:val="000000"/>
                    <w:kern w:val="0"/>
                    <w:sz w:val="24"/>
                    <w:szCs w:val="24"/>
                    <w:lang w:bidi="ar"/>
                  </w:rPr>
                </w:rPrChange>
              </w:rPr>
              <w:t>三大运动会奖金</w:t>
            </w:r>
          </w:p>
        </w:tc>
        <w:tc>
          <w:tcPr>
            <w:tcW w:w="549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sz w:val="24"/>
                <w:szCs w:val="24"/>
                <w:highlight w:val="none"/>
                <w:rPrChange w:id="886" w:author="tyj" w:date="2020-07-20T09:38:27Z">
                  <w:rPr>
                    <w:color w:val="000000"/>
                    <w:sz w:val="24"/>
                    <w:szCs w:val="24"/>
                  </w:rPr>
                </w:rPrChange>
              </w:rPr>
            </w:pPr>
            <w:r>
              <w:rPr>
                <w:rFonts w:hint="eastAsia"/>
                <w:color w:val="000000"/>
                <w:kern w:val="0"/>
                <w:sz w:val="24"/>
                <w:szCs w:val="24"/>
                <w:highlight w:val="none"/>
                <w:lang w:bidi="ar"/>
                <w:rPrChange w:id="887" w:author="tyj" w:date="2020-07-20T09:38:27Z">
                  <w:rPr>
                    <w:rFonts w:hint="eastAsia"/>
                    <w:color w:val="000000"/>
                    <w:kern w:val="0"/>
                    <w:sz w:val="24"/>
                    <w:szCs w:val="24"/>
                    <w:lang w:bidi="ar"/>
                  </w:rPr>
                </w:rPrChange>
              </w:rPr>
              <w:t>为提高竞技体育人员备战参赛的积极性，激发运动员顽强拼搏、勇攀高峰的进取精神，肯定其在大型运动会中作出的杰出贡献。</w:t>
            </w:r>
          </w:p>
        </w:tc>
        <w:tc>
          <w:tcPr>
            <w:tcW w:w="1401"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spacing w:line="240" w:lineRule="auto"/>
              <w:ind w:firstLine="480"/>
              <w:jc w:val="left"/>
              <w:textAlignment w:val="center"/>
              <w:rPr>
                <w:color w:val="000000"/>
                <w:kern w:val="0"/>
                <w:sz w:val="24"/>
                <w:szCs w:val="24"/>
                <w:highlight w:val="none"/>
                <w:lang w:bidi="ar"/>
                <w:rPrChange w:id="888" w:author="tyj" w:date="2020-07-20T09:38:27Z">
                  <w:rPr>
                    <w:color w:val="000000"/>
                    <w:kern w:val="0"/>
                    <w:sz w:val="24"/>
                    <w:szCs w:val="24"/>
                    <w:lang w:bidi="ar"/>
                  </w:rPr>
                </w:rPrChange>
              </w:rPr>
            </w:pPr>
            <w:r>
              <w:rPr>
                <w:rFonts w:hint="eastAsia"/>
                <w:color w:val="000000"/>
                <w:kern w:val="0"/>
                <w:sz w:val="24"/>
                <w:szCs w:val="24"/>
                <w:highlight w:val="none"/>
                <w:lang w:bidi="ar"/>
                <w:rPrChange w:id="889" w:author="tyj" w:date="2020-07-20T09:38:27Z">
                  <w:rPr>
                    <w:rFonts w:hint="eastAsia"/>
                    <w:color w:val="000000"/>
                    <w:kern w:val="0"/>
                    <w:sz w:val="24"/>
                    <w:szCs w:val="24"/>
                    <w:lang w:bidi="ar"/>
                  </w:rPr>
                </w:rPrChange>
              </w:rPr>
              <w:t>完成</w:t>
            </w:r>
          </w:p>
        </w:tc>
      </w:tr>
    </w:tbl>
    <w:p>
      <w:pPr>
        <w:adjustRightInd w:val="0"/>
        <w:snapToGrid w:val="0"/>
        <w:spacing w:before="156" w:beforeLines="50"/>
        <w:contextualSpacing/>
        <w:rPr>
          <w:highlight w:val="none"/>
          <w:rPrChange w:id="890" w:author="tyj" w:date="2020-07-20T09:38:27Z">
            <w:rPr/>
          </w:rPrChange>
        </w:rPr>
      </w:pPr>
      <w:r>
        <w:rPr>
          <w:rFonts w:hint="eastAsia"/>
          <w:highlight w:val="none"/>
          <w:rPrChange w:id="891" w:author="tyj" w:date="2020-07-20T09:38:27Z">
            <w:rPr>
              <w:rFonts w:hint="eastAsia"/>
            </w:rPr>
          </w:rPrChange>
        </w:rPr>
        <w:t>②绩效目标完成率。该项指标反映部门（单位）整体绩效目标中各项目标的完成情况，反映部门整体支出绩效目标的实现程度。该指标分值5分。</w:t>
      </w:r>
    </w:p>
    <w:p>
      <w:pPr>
        <w:adjustRightInd w:val="0"/>
        <w:snapToGrid w:val="0"/>
        <w:contextualSpacing/>
      </w:pPr>
      <w:r>
        <w:rPr>
          <w:rFonts w:hint="eastAsia"/>
          <w:highlight w:val="none"/>
          <w:rPrChange w:id="892" w:author="tyj" w:date="2020-07-20T09:38:27Z">
            <w:rPr>
              <w:rFonts w:hint="eastAsia"/>
            </w:rPr>
          </w:rPrChange>
        </w:rPr>
        <w:t>经自评，</w:t>
      </w:r>
      <w:r>
        <w:rPr>
          <w:highlight w:val="none"/>
          <w:rPrChange w:id="893" w:author="tyj" w:date="2020-07-20T09:38:27Z">
            <w:rPr/>
          </w:rPrChange>
        </w:rPr>
        <w:t>根据201</w:t>
      </w:r>
      <w:r>
        <w:rPr>
          <w:highlight w:val="none"/>
          <w:rPrChange w:id="894" w:author="tyj" w:date="2020-07-20T09:38:27Z">
            <w:rPr/>
          </w:rPrChange>
        </w:rPr>
        <w:t>9年预算绩效目标申报材料，</w:t>
      </w:r>
      <w:r>
        <w:rPr>
          <w:rFonts w:hint="eastAsia"/>
          <w:highlight w:val="none"/>
          <w:rPrChange w:id="895" w:author="tyj" w:date="2020-07-20T09:38:27Z">
            <w:rPr>
              <w:rFonts w:hint="eastAsia"/>
            </w:rPr>
          </w:rPrChange>
        </w:rPr>
        <w:t>我局2019年初设定的</w:t>
      </w:r>
      <w:r>
        <w:rPr>
          <w:highlight w:val="none"/>
          <w:rPrChange w:id="896" w:author="tyj" w:date="2020-07-20T09:38:27Z">
            <w:rPr/>
          </w:rPrChange>
        </w:rPr>
        <w:t>各项</w:t>
      </w:r>
      <w:r>
        <w:rPr>
          <w:rFonts w:hint="eastAsia"/>
          <w:highlight w:val="none"/>
          <w:rPrChange w:id="897" w:author="tyj" w:date="2020-07-20T09:38:27Z">
            <w:rPr>
              <w:rFonts w:hint="eastAsia"/>
            </w:rPr>
          </w:rPrChange>
        </w:rPr>
        <w:t>绩效</w:t>
      </w:r>
      <w:r>
        <w:rPr>
          <w:highlight w:val="none"/>
          <w:rPrChange w:id="898" w:author="tyj" w:date="2020-07-20T09:38:27Z">
            <w:rPr/>
          </w:rPrChange>
        </w:rPr>
        <w:t>目标</w:t>
      </w:r>
      <w:del w:id="899" w:author="LK" w:date="2020-07-22T16:23:29Z">
        <w:r>
          <w:rPr>
            <w:rFonts w:hint="eastAsia"/>
            <w:highlight w:val="none"/>
            <w:rPrChange w:id="900" w:author="tyj" w:date="2020-07-20T09:38:27Z">
              <w:rPr>
                <w:rFonts w:hint="eastAsia"/>
              </w:rPr>
            </w:rPrChange>
          </w:rPr>
          <w:delText>中除</w:delText>
        </w:r>
      </w:del>
      <w:del w:id="902" w:author="LK" w:date="2020-07-22T16:23:29Z">
        <w:r>
          <w:rPr>
            <w:rFonts w:hint="eastAsia"/>
            <w:highlight w:val="none"/>
            <w:rPrChange w:id="903" w:author="tyj" w:date="2020-07-20T09:38:27Z">
              <w:rPr>
                <w:rFonts w:hint="eastAsia"/>
                <w:highlight w:val="yellow"/>
              </w:rPr>
            </w:rPrChange>
          </w:rPr>
          <w:delText>全民健身国家战略</w:delText>
        </w:r>
      </w:del>
      <w:del w:id="905" w:author="LK" w:date="2020-07-22T16:23:29Z">
        <w:r>
          <w:rPr>
            <w:rFonts w:hint="eastAsia"/>
            <w:highlight w:val="none"/>
            <w:lang w:eastAsia="zh-CN"/>
            <w:rPrChange w:id="906" w:author="tyj" w:date="2020-07-20T09:38:27Z">
              <w:rPr>
                <w:rFonts w:hint="eastAsia"/>
                <w:highlight w:val="yellow"/>
                <w:lang w:eastAsia="zh-CN"/>
              </w:rPr>
            </w:rPrChange>
          </w:rPr>
          <w:delText>（</w:delText>
        </w:r>
      </w:del>
      <w:del w:id="908" w:author="LK" w:date="2020-07-22T16:23:29Z">
        <w:r>
          <w:rPr>
            <w:rFonts w:hint="eastAsia"/>
            <w:highlight w:val="none"/>
            <w:lang w:val="en-US" w:eastAsia="zh-CN"/>
            <w:rPrChange w:id="909" w:author="tyj" w:date="2020-07-20T09:38:27Z">
              <w:rPr>
                <w:rFonts w:hint="eastAsia"/>
                <w:highlight w:val="yellow"/>
                <w:lang w:val="en-US" w:eastAsia="zh-CN"/>
              </w:rPr>
            </w:rPrChange>
          </w:rPr>
          <w:delText>目标是否过大？</w:delText>
        </w:r>
      </w:del>
      <w:del w:id="911" w:author="LK" w:date="2020-07-22T16:23:29Z">
        <w:r>
          <w:rPr>
            <w:rFonts w:hint="eastAsia"/>
            <w:highlight w:val="none"/>
            <w:lang w:eastAsia="zh-CN"/>
            <w:rPrChange w:id="912" w:author="tyj" w:date="2020-07-20T09:38:27Z">
              <w:rPr>
                <w:rFonts w:hint="eastAsia"/>
                <w:highlight w:val="yellow"/>
                <w:lang w:eastAsia="zh-CN"/>
              </w:rPr>
            </w:rPrChange>
          </w:rPr>
          <w:delText>）</w:delText>
        </w:r>
      </w:del>
      <w:del w:id="914" w:author="LK" w:date="2020-07-22T16:23:29Z">
        <w:r>
          <w:rPr>
            <w:rFonts w:hint="eastAsia"/>
            <w:highlight w:val="none"/>
            <w:rPrChange w:id="915" w:author="tyj" w:date="2020-07-20T09:38:27Z">
              <w:rPr>
                <w:rFonts w:hint="eastAsia"/>
              </w:rPr>
            </w:rPrChange>
          </w:rPr>
          <w:delText>未完成外，其他目标</w:delText>
        </w:r>
      </w:del>
      <w:r>
        <w:rPr>
          <w:highlight w:val="none"/>
          <w:rPrChange w:id="917" w:author="tyj" w:date="2020-07-20T09:38:27Z">
            <w:rPr/>
          </w:rPrChange>
        </w:rPr>
        <w:t>均已完成</w:t>
      </w:r>
      <w:r>
        <w:rPr>
          <w:rFonts w:hint="eastAsia"/>
          <w:highlight w:val="none"/>
          <w:rPrChange w:id="918" w:author="tyj" w:date="2020-07-20T09:38:27Z">
            <w:rPr>
              <w:rFonts w:hint="eastAsia"/>
            </w:rPr>
          </w:rPrChange>
        </w:rPr>
        <w:t>。我局2019年初设定的</w:t>
      </w:r>
      <w:r>
        <w:rPr>
          <w:highlight w:val="none"/>
          <w:rPrChange w:id="919" w:author="tyj" w:date="2020-07-20T09:38:27Z">
            <w:rPr/>
          </w:rPrChange>
        </w:rPr>
        <w:t>各项</w:t>
      </w:r>
      <w:r>
        <w:rPr>
          <w:rFonts w:hint="eastAsia"/>
        </w:rPr>
        <w:t>绩效指标完成情况</w:t>
      </w:r>
      <w:r>
        <w:t>见表2-3</w:t>
      </w:r>
      <w:r>
        <w:rPr>
          <w:rFonts w:hint="eastAsia"/>
        </w:rPr>
        <w:t>。该指标自评得</w:t>
      </w:r>
      <w:del w:id="920" w:author="钟子英" w:date="2020-07-21T11:22:30Z">
        <w:r>
          <w:rPr>
            <w:rFonts w:hint="default"/>
            <w:lang w:val="en-US"/>
          </w:rPr>
          <w:delText>4</w:delText>
        </w:r>
      </w:del>
      <w:ins w:id="921" w:author="钟子英" w:date="2020-07-21T11:22:30Z">
        <w:r>
          <w:rPr>
            <w:rFonts w:hint="eastAsia"/>
            <w:lang w:val="en-US" w:eastAsia="zh-CN"/>
          </w:rPr>
          <w:t>5</w:t>
        </w:r>
      </w:ins>
      <w:r>
        <w:rPr>
          <w:rFonts w:hint="eastAsia"/>
        </w:rPr>
        <w:t>分，得分率为</w:t>
      </w:r>
      <w:del w:id="922" w:author="钟子英" w:date="2020-07-21T11:22:36Z">
        <w:r>
          <w:rPr>
            <w:rFonts w:hint="default"/>
            <w:lang w:val="en-US"/>
          </w:rPr>
          <w:delText>80</w:delText>
        </w:r>
      </w:del>
      <w:ins w:id="923" w:author="钟子英" w:date="2020-07-21T11:22:36Z">
        <w:r>
          <w:rPr>
            <w:rFonts w:hint="eastAsia"/>
            <w:lang w:val="en-US" w:eastAsia="zh-CN"/>
          </w:rPr>
          <w:t>100</w:t>
        </w:r>
      </w:ins>
      <w:r>
        <w:rPr>
          <w:rFonts w:hint="eastAsia"/>
        </w:rPr>
        <w:t>%。</w:t>
      </w:r>
    </w:p>
    <w:p>
      <w:pPr>
        <w:adjustRightInd w:val="0"/>
        <w:snapToGrid w:val="0"/>
        <w:ind w:firstLine="0" w:firstLineChars="0"/>
        <w:contextualSpacing/>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2-3 省体育局2019年绩效</w:t>
      </w:r>
      <w:r>
        <w:rPr>
          <w:rFonts w:hint="eastAsia" w:ascii="黑体" w:hAnsi="黑体" w:eastAsia="黑体"/>
          <w:sz w:val="28"/>
          <w:szCs w:val="28"/>
        </w:rPr>
        <w:t>指标完成情况表</w:t>
      </w:r>
    </w:p>
    <w:tbl>
      <w:tblPr>
        <w:tblStyle w:val="17"/>
        <w:tblW w:w="8406" w:type="dxa"/>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4351"/>
        <w:gridCol w:w="2365"/>
        <w:gridCol w:w="1690"/>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0" w:firstLineChars="0"/>
              <w:jc w:val="center"/>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绩效指标</w:t>
            </w:r>
          </w:p>
        </w:tc>
        <w:tc>
          <w:tcPr>
            <w:tcW w:w="2365" w:type="dxa"/>
            <w:tcBorders>
              <w:tl2br w:val="nil"/>
              <w:tr2bl w:val="nil"/>
            </w:tcBorders>
            <w:shd w:val="clear" w:color="auto" w:fill="auto"/>
            <w:vAlign w:val="center"/>
          </w:tcPr>
          <w:p>
            <w:pPr>
              <w:widowControl/>
              <w:ind w:firstLine="0" w:firstLineChars="0"/>
              <w:jc w:val="center"/>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考核指标</w:t>
            </w:r>
          </w:p>
        </w:tc>
        <w:tc>
          <w:tcPr>
            <w:tcW w:w="1690" w:type="dxa"/>
            <w:tcBorders>
              <w:tl2br w:val="nil"/>
              <w:tr2bl w:val="nil"/>
            </w:tcBorders>
            <w:shd w:val="clear" w:color="auto" w:fill="auto"/>
            <w:vAlign w:val="center"/>
          </w:tcPr>
          <w:p>
            <w:pPr>
              <w:widowControl/>
              <w:ind w:firstLine="0" w:firstLineChars="0"/>
              <w:jc w:val="center"/>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完成情况</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kern w:val="0"/>
                <w:sz w:val="24"/>
                <w:szCs w:val="24"/>
                <w:lang w:bidi="ar"/>
                <w14:textFill>
                  <w14:solidFill>
                    <w14:schemeClr w14:val="tx1"/>
                  </w14:solidFill>
                </w14:textFill>
              </w:rPr>
            </w:pPr>
            <w:r>
              <w:rPr>
                <w:rFonts w:hint="eastAsia"/>
                <w:color w:val="000000" w:themeColor="text1"/>
                <w:kern w:val="0"/>
                <w:sz w:val="24"/>
                <w:szCs w:val="24"/>
                <w:lang w:bidi="ar"/>
                <w14:textFill>
                  <w14:solidFill>
                    <w14:schemeClr w14:val="tx1"/>
                  </w14:solidFill>
                </w14:textFill>
              </w:rPr>
              <w:t>总体工作完成率</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kern w:val="0"/>
                <w:sz w:val="24"/>
                <w:szCs w:val="24"/>
                <w:lang w:bidi="ar"/>
                <w14:textFill>
                  <w14:solidFill>
                    <w14:schemeClr w14:val="tx1"/>
                  </w14:solidFill>
                </w14:textFill>
              </w:rPr>
            </w:pPr>
            <w:r>
              <w:rPr>
                <w:rFonts w:hint="eastAsia"/>
                <w:color w:val="000000" w:themeColor="text1"/>
                <w:kern w:val="0"/>
                <w:sz w:val="24"/>
                <w:szCs w:val="24"/>
                <w:lang w:bidi="ar"/>
                <w14:textFill>
                  <w14:solidFill>
                    <w14:schemeClr w14:val="tx1"/>
                  </w14:solidFill>
                </w14:textFill>
              </w:rPr>
              <w:t>100%</w:t>
            </w:r>
          </w:p>
        </w:tc>
        <w:tc>
          <w:tcPr>
            <w:tcW w:w="1690" w:type="dxa"/>
            <w:tcBorders>
              <w:tl2br w:val="nil"/>
              <w:tr2bl w:val="nil"/>
            </w:tcBorders>
            <w:shd w:val="clear" w:color="auto" w:fill="auto"/>
            <w:vAlign w:val="center"/>
          </w:tcPr>
          <w:p>
            <w:pPr>
              <w:ind w:firstLine="0" w:firstLineChars="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14:textFill>
                  <w14:solidFill>
                    <w14:schemeClr w14:val="tx1"/>
                  </w14:solidFill>
                </w14:textFill>
              </w:rPr>
            </w:pPr>
            <w:r>
              <w:rPr>
                <w:rFonts w:hint="eastAsia"/>
                <w:color w:val="000000" w:themeColor="text1"/>
                <w:kern w:val="0"/>
                <w:sz w:val="24"/>
                <w:szCs w:val="24"/>
                <w:lang w:bidi="ar"/>
                <w14:textFill>
                  <w14:solidFill>
                    <w14:schemeClr w14:val="tx1"/>
                  </w14:solidFill>
                </w14:textFill>
              </w:rPr>
              <w:t>人均体育场地面积（平方米）</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14:textFill>
                  <w14:solidFill>
                    <w14:schemeClr w14:val="tx1"/>
                  </w14:solidFill>
                </w14:textFill>
              </w:rPr>
            </w:pPr>
            <w:r>
              <w:rPr>
                <w:rFonts w:hint="eastAsia"/>
                <w:color w:val="000000" w:themeColor="text1"/>
                <w:kern w:val="0"/>
                <w:sz w:val="24"/>
                <w:szCs w:val="24"/>
                <w:lang w:bidi="ar"/>
                <w14:textFill>
                  <w14:solidFill>
                    <w14:schemeClr w14:val="tx1"/>
                  </w14:solidFill>
                </w14:textFill>
              </w:rPr>
              <w:t>2.</w:t>
            </w:r>
            <w:ins w:id="924" w:author="钟子英" w:date="2020-07-21T11:22:44Z">
              <w:r>
                <w:rPr>
                  <w:rFonts w:hint="eastAsia"/>
                  <w:color w:val="000000" w:themeColor="text1"/>
                  <w:kern w:val="0"/>
                  <w:sz w:val="24"/>
                  <w:szCs w:val="24"/>
                  <w:lang w:val="en-US" w:eastAsia="zh-CN" w:bidi="ar"/>
                  <w14:textFill>
                    <w14:solidFill>
                      <w14:schemeClr w14:val="tx1"/>
                    </w14:solidFill>
                  </w14:textFill>
                </w:rPr>
                <w:t>4</w:t>
              </w:r>
            </w:ins>
            <w:r>
              <w:rPr>
                <w:rFonts w:hint="eastAsia"/>
                <w:color w:val="000000" w:themeColor="text1"/>
                <w:kern w:val="0"/>
                <w:sz w:val="24"/>
                <w:szCs w:val="24"/>
                <w:lang w:bidi="ar"/>
                <w14:textFill>
                  <w14:solidFill>
                    <w14:schemeClr w14:val="tx1"/>
                  </w14:solidFill>
                </w14:textFill>
              </w:rPr>
              <w:t>5</w:t>
            </w:r>
          </w:p>
        </w:tc>
        <w:tc>
          <w:tcPr>
            <w:tcW w:w="1690" w:type="dxa"/>
            <w:tcBorders>
              <w:tl2br w:val="nil"/>
              <w:tr2bl w:val="nil"/>
            </w:tcBorders>
            <w:shd w:val="clear" w:color="auto" w:fill="auto"/>
            <w:vAlign w:val="center"/>
          </w:tcPr>
          <w:p>
            <w:pPr>
              <w:ind w:firstLine="0" w:firstLineChars="0"/>
              <w:jc w:val="center"/>
              <w:rPr>
                <w:color w:val="000000" w:themeColor="text1"/>
                <w:sz w:val="24"/>
                <w:szCs w:val="24"/>
                <w14:textFill>
                  <w14:solidFill>
                    <w14:schemeClr w14:val="tx1"/>
                  </w14:solidFill>
                </w14:textFill>
              </w:rPr>
            </w:pPr>
            <w:del w:id="925" w:author="钟子英" w:date="2020-07-21T11:22:40Z">
              <w:r>
                <w:rPr>
                  <w:rFonts w:hint="eastAsia"/>
                  <w:color w:val="000000" w:themeColor="text1"/>
                  <w:sz w:val="24"/>
                  <w:szCs w:val="24"/>
                  <w14:textFill>
                    <w14:solidFill>
                      <w14:schemeClr w14:val="tx1"/>
                    </w14:solidFill>
                  </w14:textFill>
                </w:rPr>
                <w:delText>未</w:delText>
              </w:r>
            </w:del>
            <w:r>
              <w:rPr>
                <w:rFonts w:hint="eastAsia"/>
                <w:color w:val="000000" w:themeColor="text1"/>
                <w:sz w:val="24"/>
                <w:szCs w:val="24"/>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926"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27"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开展大型全民健身活动数（次）</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928"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29"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100</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930"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931"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932"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33"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国际比赛中获得金牌数（枚）</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934"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35"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35</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936"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937"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938"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39"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每万人配备社会体育指导员数（个）</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940"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41"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30</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942"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943"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944"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45"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青少年体质测评达标率（</w:t>
            </w:r>
            <w:del w:id="946" w:author="tyj" w:date="2020-07-17T15:53:01Z">
              <w:r>
                <w:rPr>
                  <w:rFonts w:hint="default"/>
                  <w:color w:val="000000" w:themeColor="text1"/>
                  <w:kern w:val="0"/>
                  <w:sz w:val="24"/>
                  <w:szCs w:val="24"/>
                  <w:highlight w:val="none"/>
                  <w:lang w:val="en-US" w:bidi="ar"/>
                  <w:rPrChange w:id="947" w:author="tyj" w:date="2020-07-20T09:38:32Z">
                    <w:rPr>
                      <w:rFonts w:hint="default"/>
                      <w:color w:val="000000" w:themeColor="text1"/>
                      <w:kern w:val="0"/>
                      <w:sz w:val="24"/>
                      <w:szCs w:val="24"/>
                      <w:lang w:val="en-US" w:bidi="ar"/>
                      <w14:textFill>
                        <w14:solidFill>
                          <w14:schemeClr w14:val="tx1"/>
                        </w14:solidFill>
                      </w14:textFill>
                    </w:rPr>
                  </w:rPrChange>
                  <w14:textFill>
                    <w14:solidFill>
                      <w14:schemeClr w14:val="tx1"/>
                    </w14:solidFill>
                  </w14:textFill>
                </w:rPr>
                <w:delText>5</w:delText>
              </w:r>
            </w:del>
            <w:ins w:id="948" w:author="tyj" w:date="2020-07-17T15:53:01Z">
              <w:r>
                <w:rPr>
                  <w:rFonts w:hint="eastAsia"/>
                  <w:color w:val="000000" w:themeColor="text1"/>
                  <w:kern w:val="0"/>
                  <w:sz w:val="24"/>
                  <w:szCs w:val="24"/>
                  <w:highlight w:val="none"/>
                  <w:lang w:val="en-US" w:eastAsia="zh-CN" w:bidi="ar"/>
                  <w:rPrChange w:id="949" w:author="tyj" w:date="2020-07-20T09:38:32Z">
                    <w:rPr>
                      <w:rFonts w:hint="eastAsia"/>
                      <w:color w:val="000000" w:themeColor="text1"/>
                      <w:kern w:val="0"/>
                      <w:sz w:val="24"/>
                      <w:szCs w:val="24"/>
                      <w:lang w:val="en-US" w:eastAsia="zh-CN" w:bidi="ar"/>
                      <w14:textFill>
                        <w14:solidFill>
                          <w14:schemeClr w14:val="tx1"/>
                        </w14:solidFill>
                      </w14:textFill>
                    </w:rPr>
                  </w:rPrChange>
                  <w14:textFill>
                    <w14:solidFill>
                      <w14:schemeClr w14:val="tx1"/>
                    </w14:solidFill>
                  </w14:textFill>
                </w:rPr>
                <w:t>%</w:t>
              </w:r>
            </w:ins>
            <w:r>
              <w:rPr>
                <w:rFonts w:hint="eastAsia"/>
                <w:color w:val="000000" w:themeColor="text1"/>
                <w:kern w:val="0"/>
                <w:sz w:val="24"/>
                <w:szCs w:val="24"/>
                <w:highlight w:val="none"/>
                <w:lang w:bidi="ar"/>
                <w:rPrChange w:id="950"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951"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52"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90</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953"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954"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955"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56"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国民体质测定合格率（%）</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957"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58"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93</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959"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960"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961"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62"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资金下达时效率（%）</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963"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64"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100%</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965"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966"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967"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68"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成本控制率（%）</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969"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70"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95%</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971"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972"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973"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74"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体育场馆使用率（%）</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975"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76"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95</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977"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978"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979"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80"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经常参加体育锻炼人数（万人）</w:t>
            </w:r>
          </w:p>
        </w:tc>
        <w:tc>
          <w:tcPr>
            <w:tcW w:w="2365" w:type="dxa"/>
            <w:tcBorders>
              <w:tl2br w:val="nil"/>
              <w:tr2bl w:val="nil"/>
            </w:tcBorders>
            <w:shd w:val="clear" w:color="auto" w:fill="auto"/>
            <w:vAlign w:val="center"/>
          </w:tcPr>
          <w:p>
            <w:pPr>
              <w:widowControl/>
              <w:ind w:firstLine="0" w:firstLineChars="0"/>
              <w:jc w:val="center"/>
              <w:textAlignment w:val="center"/>
              <w:rPr>
                <w:rFonts w:hint="default"/>
                <w:color w:val="000000" w:themeColor="text1"/>
                <w:sz w:val="24"/>
                <w:szCs w:val="24"/>
                <w:highlight w:val="none"/>
                <w:rPrChange w:id="981"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982"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4</w:t>
            </w:r>
            <w:del w:id="983" w:author="tyj" w:date="2020-07-22T09:30:38Z">
              <w:r>
                <w:rPr>
                  <w:rFonts w:hint="eastAsia"/>
                  <w:color w:val="000000" w:themeColor="text1"/>
                  <w:kern w:val="0"/>
                  <w:sz w:val="24"/>
                  <w:szCs w:val="24"/>
                  <w:highlight w:val="none"/>
                  <w:lang w:bidi="ar"/>
                  <w:rPrChange w:id="984"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delText>.</w:delText>
              </w:r>
            </w:del>
            <w:ins w:id="985" w:author="LK" w:date="2020-07-22T16:25:01Z">
              <w:r>
                <w:rPr>
                  <w:rFonts w:hint="eastAsia"/>
                  <w:color w:val="000000" w:themeColor="text1"/>
                  <w:kern w:val="0"/>
                  <w:sz w:val="24"/>
                  <w:szCs w:val="24"/>
                  <w:highlight w:val="none"/>
                  <w:lang w:val="en-US" w:eastAsia="zh-CN" w:bidi="ar"/>
                  <w14:textFill>
                    <w14:solidFill>
                      <w14:schemeClr w14:val="tx1"/>
                    </w14:solidFill>
                  </w14:textFill>
                </w:rPr>
                <w:t>200</w:t>
              </w:r>
            </w:ins>
            <w:del w:id="986" w:author="LK" w:date="2020-07-22T16:25:00Z">
              <w:r>
                <w:rPr>
                  <w:rFonts w:hint="eastAsia"/>
                  <w:color w:val="000000" w:themeColor="text1"/>
                  <w:kern w:val="0"/>
                  <w:sz w:val="24"/>
                  <w:szCs w:val="24"/>
                  <w:highlight w:val="none"/>
                  <w:lang w:bidi="ar"/>
                  <w:rPrChange w:id="987"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delText>5</w:delText>
              </w:r>
            </w:del>
            <w:ins w:id="989" w:author="tyj" w:date="2020-07-22T09:30:40Z">
              <w:del w:id="990" w:author="LK" w:date="2020-07-22T16:25:00Z">
                <w:r>
                  <w:rPr>
                    <w:rFonts w:hint="eastAsia"/>
                    <w:color w:val="000000" w:themeColor="text1"/>
                    <w:kern w:val="0"/>
                    <w:sz w:val="24"/>
                    <w:szCs w:val="24"/>
                    <w:highlight w:val="none"/>
                    <w:lang w:val="en-US" w:eastAsia="zh-CN" w:bidi="ar"/>
                    <w14:textFill>
                      <w14:solidFill>
                        <w14:schemeClr w14:val="tx1"/>
                      </w14:solidFill>
                    </w14:textFill>
                  </w:rPr>
                  <w:delText>00</w:delText>
                </w:r>
              </w:del>
            </w:ins>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991"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992"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del w:id="993" w:author="likun" w:date="2020-07-18T21:09:20Z"/>
        </w:trPr>
        <w:tc>
          <w:tcPr>
            <w:tcW w:w="4351" w:type="dxa"/>
            <w:tcBorders>
              <w:tl2br w:val="nil"/>
              <w:tr2bl w:val="nil"/>
            </w:tcBorders>
            <w:shd w:val="clear" w:color="auto" w:fill="auto"/>
            <w:vAlign w:val="center"/>
          </w:tcPr>
          <w:p>
            <w:pPr>
              <w:widowControl/>
              <w:ind w:firstLine="480"/>
              <w:jc w:val="center"/>
              <w:textAlignment w:val="center"/>
              <w:rPr>
                <w:del w:id="994" w:author="likun" w:date="2020-07-18T21:09:20Z"/>
                <w:rFonts w:hint="eastAsia" w:eastAsia="仿宋_GB2312"/>
                <w:color w:val="000000" w:themeColor="text1"/>
                <w:sz w:val="24"/>
                <w:szCs w:val="24"/>
                <w:highlight w:val="none"/>
                <w:lang w:eastAsia="zh-CN"/>
                <w:rPrChange w:id="995" w:author="tyj" w:date="2020-07-20T09:38:32Z">
                  <w:rPr>
                    <w:del w:id="996" w:author="likun" w:date="2020-07-18T21:09:20Z"/>
                    <w:rFonts w:hint="eastAsia" w:eastAsia="仿宋_GB2312"/>
                    <w:color w:val="000000" w:themeColor="text1"/>
                    <w:sz w:val="24"/>
                    <w:szCs w:val="24"/>
                    <w:highlight w:val="yellow"/>
                    <w:lang w:eastAsia="zh-CN"/>
                    <w14:textFill>
                      <w14:solidFill>
                        <w14:schemeClr w14:val="tx1"/>
                      </w14:solidFill>
                    </w14:textFill>
                  </w:rPr>
                </w:rPrChange>
                <w14:textFill>
                  <w14:solidFill>
                    <w14:schemeClr w14:val="tx1"/>
                  </w14:solidFill>
                </w14:textFill>
              </w:rPr>
            </w:pPr>
            <w:del w:id="997" w:author="likun" w:date="2020-07-18T21:09:20Z">
              <w:r>
                <w:rPr>
                  <w:rFonts w:hint="eastAsia"/>
                  <w:color w:val="000000" w:themeColor="text1"/>
                  <w:kern w:val="0"/>
                  <w:sz w:val="24"/>
                  <w:szCs w:val="24"/>
                  <w:highlight w:val="none"/>
                  <w:lang w:bidi="ar"/>
                  <w:rPrChange w:id="998" w:author="tyj" w:date="2020-07-20T09:38:32Z">
                    <w:rPr>
                      <w:rFonts w:hint="eastAsia"/>
                      <w:color w:val="000000" w:themeColor="text1"/>
                      <w:kern w:val="0"/>
                      <w:sz w:val="24"/>
                      <w:szCs w:val="24"/>
                      <w:highlight w:val="yellow"/>
                      <w:lang w:bidi="ar"/>
                      <w14:textFill>
                        <w14:solidFill>
                          <w14:schemeClr w14:val="tx1"/>
                        </w14:solidFill>
                      </w14:textFill>
                    </w:rPr>
                  </w:rPrChange>
                  <w14:textFill>
                    <w14:solidFill>
                      <w14:schemeClr w14:val="tx1"/>
                    </w14:solidFill>
                  </w14:textFill>
                </w:rPr>
                <w:delText>体育场馆使用率（%）</w:delText>
              </w:r>
            </w:del>
            <w:del w:id="999" w:author="likun" w:date="2020-07-18T21:09:20Z">
              <w:r>
                <w:rPr>
                  <w:rFonts w:hint="eastAsia"/>
                  <w:color w:val="000000" w:themeColor="text1"/>
                  <w:kern w:val="0"/>
                  <w:sz w:val="24"/>
                  <w:szCs w:val="24"/>
                  <w:highlight w:val="none"/>
                  <w:lang w:eastAsia="zh-CN" w:bidi="ar"/>
                  <w:rPrChange w:id="1000" w:author="tyj" w:date="2020-07-20T09:38:32Z">
                    <w:rPr>
                      <w:rFonts w:hint="eastAsia"/>
                      <w:color w:val="000000" w:themeColor="text1"/>
                      <w:kern w:val="0"/>
                      <w:sz w:val="24"/>
                      <w:szCs w:val="24"/>
                      <w:highlight w:val="yellow"/>
                      <w:lang w:eastAsia="zh-CN" w:bidi="ar"/>
                      <w14:textFill>
                        <w14:solidFill>
                          <w14:schemeClr w14:val="tx1"/>
                        </w14:solidFill>
                      </w14:textFill>
                    </w:rPr>
                  </w:rPrChange>
                  <w14:textFill>
                    <w14:solidFill>
                      <w14:schemeClr w14:val="tx1"/>
                    </w14:solidFill>
                  </w14:textFill>
                </w:rPr>
                <w:delText>（</w:delText>
              </w:r>
            </w:del>
            <w:del w:id="1001" w:author="likun" w:date="2020-07-18T21:09:20Z">
              <w:r>
                <w:rPr>
                  <w:rFonts w:hint="eastAsia"/>
                  <w:color w:val="000000" w:themeColor="text1"/>
                  <w:kern w:val="0"/>
                  <w:sz w:val="24"/>
                  <w:szCs w:val="24"/>
                  <w:highlight w:val="none"/>
                  <w:lang w:val="en-US" w:eastAsia="zh-CN" w:bidi="ar"/>
                  <w:rPrChange w:id="1002" w:author="tyj" w:date="2020-07-20T09:38:32Z">
                    <w:rPr>
                      <w:rFonts w:hint="eastAsia"/>
                      <w:color w:val="000000" w:themeColor="text1"/>
                      <w:kern w:val="0"/>
                      <w:sz w:val="24"/>
                      <w:szCs w:val="24"/>
                      <w:highlight w:val="yellow"/>
                      <w:lang w:val="en-US" w:eastAsia="zh-CN" w:bidi="ar"/>
                      <w14:textFill>
                        <w14:solidFill>
                          <w14:schemeClr w14:val="tx1"/>
                        </w14:solidFill>
                      </w14:textFill>
                    </w:rPr>
                  </w:rPrChange>
                  <w14:textFill>
                    <w14:solidFill>
                      <w14:schemeClr w14:val="tx1"/>
                    </w14:solidFill>
                  </w14:textFill>
                </w:rPr>
                <w:delText>重复</w:delText>
              </w:r>
            </w:del>
            <w:del w:id="1003" w:author="likun" w:date="2020-07-18T21:09:20Z">
              <w:r>
                <w:rPr>
                  <w:rFonts w:hint="eastAsia"/>
                  <w:color w:val="000000" w:themeColor="text1"/>
                  <w:kern w:val="0"/>
                  <w:sz w:val="24"/>
                  <w:szCs w:val="24"/>
                  <w:highlight w:val="none"/>
                  <w:lang w:eastAsia="zh-CN" w:bidi="ar"/>
                  <w:rPrChange w:id="1004" w:author="tyj" w:date="2020-07-20T09:38:32Z">
                    <w:rPr>
                      <w:rFonts w:hint="eastAsia"/>
                      <w:color w:val="000000" w:themeColor="text1"/>
                      <w:kern w:val="0"/>
                      <w:sz w:val="24"/>
                      <w:szCs w:val="24"/>
                      <w:highlight w:val="yellow"/>
                      <w:lang w:eastAsia="zh-CN" w:bidi="ar"/>
                      <w14:textFill>
                        <w14:solidFill>
                          <w14:schemeClr w14:val="tx1"/>
                        </w14:solidFill>
                      </w14:textFill>
                    </w:rPr>
                  </w:rPrChange>
                  <w14:textFill>
                    <w14:solidFill>
                      <w14:schemeClr w14:val="tx1"/>
                    </w14:solidFill>
                  </w14:textFill>
                </w:rPr>
                <w:delText>）</w:delText>
              </w:r>
            </w:del>
          </w:p>
        </w:tc>
        <w:tc>
          <w:tcPr>
            <w:tcW w:w="2365" w:type="dxa"/>
            <w:tcBorders>
              <w:tl2br w:val="nil"/>
              <w:tr2bl w:val="nil"/>
            </w:tcBorders>
            <w:shd w:val="clear" w:color="auto" w:fill="auto"/>
            <w:vAlign w:val="center"/>
          </w:tcPr>
          <w:p>
            <w:pPr>
              <w:widowControl/>
              <w:ind w:firstLine="0" w:firstLineChars="0"/>
              <w:jc w:val="center"/>
              <w:textAlignment w:val="center"/>
              <w:rPr>
                <w:del w:id="1005" w:author="likun" w:date="2020-07-18T21:09:20Z"/>
                <w:color w:val="000000" w:themeColor="text1"/>
                <w:sz w:val="24"/>
                <w:szCs w:val="24"/>
                <w:highlight w:val="none"/>
                <w:rPrChange w:id="1006" w:author="tyj" w:date="2020-07-20T09:38:32Z">
                  <w:rPr>
                    <w:del w:id="1007" w:author="likun" w:date="2020-07-18T21:09:20Z"/>
                    <w:color w:val="000000" w:themeColor="text1"/>
                    <w:sz w:val="24"/>
                    <w:szCs w:val="24"/>
                    <w:highlight w:val="yellow"/>
                    <w14:textFill>
                      <w14:solidFill>
                        <w14:schemeClr w14:val="tx1"/>
                      </w14:solidFill>
                    </w14:textFill>
                  </w:rPr>
                </w:rPrChange>
                <w14:textFill>
                  <w14:solidFill>
                    <w14:schemeClr w14:val="tx1"/>
                  </w14:solidFill>
                </w14:textFill>
              </w:rPr>
            </w:pPr>
            <w:del w:id="1008" w:author="likun" w:date="2020-07-18T21:09:20Z">
              <w:r>
                <w:rPr>
                  <w:rFonts w:hint="eastAsia"/>
                  <w:color w:val="000000" w:themeColor="text1"/>
                  <w:kern w:val="0"/>
                  <w:sz w:val="24"/>
                  <w:szCs w:val="24"/>
                  <w:highlight w:val="none"/>
                  <w:lang w:bidi="ar"/>
                  <w:rPrChange w:id="1009" w:author="tyj" w:date="2020-07-20T09:38:32Z">
                    <w:rPr>
                      <w:rFonts w:hint="eastAsia"/>
                      <w:color w:val="000000" w:themeColor="text1"/>
                      <w:kern w:val="0"/>
                      <w:sz w:val="24"/>
                      <w:szCs w:val="24"/>
                      <w:highlight w:val="yellow"/>
                      <w:lang w:bidi="ar"/>
                      <w14:textFill>
                        <w14:solidFill>
                          <w14:schemeClr w14:val="tx1"/>
                        </w14:solidFill>
                      </w14:textFill>
                    </w:rPr>
                  </w:rPrChange>
                  <w14:textFill>
                    <w14:solidFill>
                      <w14:schemeClr w14:val="tx1"/>
                    </w14:solidFill>
                  </w14:textFill>
                </w:rPr>
                <w:delText>95</w:delText>
              </w:r>
            </w:del>
          </w:p>
        </w:tc>
        <w:tc>
          <w:tcPr>
            <w:tcW w:w="1690" w:type="dxa"/>
            <w:tcBorders>
              <w:tl2br w:val="nil"/>
              <w:tr2bl w:val="nil"/>
            </w:tcBorders>
            <w:shd w:val="clear" w:color="auto" w:fill="auto"/>
            <w:vAlign w:val="center"/>
          </w:tcPr>
          <w:p>
            <w:pPr>
              <w:ind w:firstLine="0" w:firstLineChars="0"/>
              <w:jc w:val="center"/>
              <w:rPr>
                <w:del w:id="1010" w:author="likun" w:date="2020-07-18T21:09:20Z"/>
                <w:color w:val="000000" w:themeColor="text1"/>
                <w:sz w:val="24"/>
                <w:szCs w:val="24"/>
                <w:highlight w:val="none"/>
                <w:rPrChange w:id="1011" w:author="tyj" w:date="2020-07-20T09:38:32Z">
                  <w:rPr>
                    <w:del w:id="1012" w:author="likun" w:date="2020-07-18T21:09:20Z"/>
                    <w:color w:val="000000" w:themeColor="text1"/>
                    <w:sz w:val="24"/>
                    <w:szCs w:val="24"/>
                    <w:highlight w:val="yellow"/>
                    <w14:textFill>
                      <w14:solidFill>
                        <w14:schemeClr w14:val="tx1"/>
                      </w14:solidFill>
                    </w14:textFill>
                  </w:rPr>
                </w:rPrChange>
                <w14:textFill>
                  <w14:solidFill>
                    <w14:schemeClr w14:val="tx1"/>
                  </w14:solidFill>
                </w14:textFill>
              </w:rPr>
            </w:pPr>
            <w:del w:id="1013" w:author="likun" w:date="2020-07-18T21:09:20Z">
              <w:r>
                <w:rPr>
                  <w:rFonts w:hint="eastAsia"/>
                  <w:color w:val="000000" w:themeColor="text1"/>
                  <w:sz w:val="24"/>
                  <w:szCs w:val="24"/>
                  <w:highlight w:val="none"/>
                  <w:rPrChange w:id="1014" w:author="tyj" w:date="2020-07-20T09:38:32Z">
                    <w:rPr>
                      <w:rFonts w:hint="eastAsia"/>
                      <w:color w:val="000000" w:themeColor="text1"/>
                      <w:sz w:val="24"/>
                      <w:szCs w:val="24"/>
                      <w:highlight w:val="yellow"/>
                      <w14:textFill>
                        <w14:solidFill>
                          <w14:schemeClr w14:val="tx1"/>
                        </w14:solidFill>
                      </w14:textFill>
                    </w:rPr>
                  </w:rPrChange>
                  <w14:textFill>
                    <w14:solidFill>
                      <w14:schemeClr w14:val="tx1"/>
                    </w14:solidFill>
                  </w14:textFill>
                </w:rPr>
                <w:delText>完成</w:delText>
              </w:r>
            </w:del>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1015"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1016"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公众对赛事的满意度（%）</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1017"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1018"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95</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1019"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1020"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1021"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1022"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生态环境改善度</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1023"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1024"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较好</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1025"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1026"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Ex>
        <w:trPr>
          <w:trHeight w:val="425" w:hRule="exact"/>
        </w:trPr>
        <w:tc>
          <w:tcPr>
            <w:tcW w:w="4351" w:type="dxa"/>
            <w:tcBorders>
              <w:tl2br w:val="nil"/>
              <w:tr2bl w:val="nil"/>
            </w:tcBorders>
            <w:shd w:val="clear" w:color="auto" w:fill="auto"/>
            <w:vAlign w:val="center"/>
          </w:tcPr>
          <w:p>
            <w:pPr>
              <w:widowControl/>
              <w:ind w:firstLine="480"/>
              <w:jc w:val="center"/>
              <w:textAlignment w:val="center"/>
              <w:rPr>
                <w:color w:val="000000" w:themeColor="text1"/>
                <w:sz w:val="24"/>
                <w:szCs w:val="24"/>
                <w:highlight w:val="none"/>
                <w:rPrChange w:id="1027"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1028"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社会公众满意度</w:t>
            </w:r>
          </w:p>
        </w:tc>
        <w:tc>
          <w:tcPr>
            <w:tcW w:w="2365" w:type="dxa"/>
            <w:tcBorders>
              <w:tl2br w:val="nil"/>
              <w:tr2bl w:val="nil"/>
            </w:tcBorders>
            <w:shd w:val="clear" w:color="auto" w:fill="auto"/>
            <w:vAlign w:val="center"/>
          </w:tcPr>
          <w:p>
            <w:pPr>
              <w:widowControl/>
              <w:ind w:firstLine="0" w:firstLineChars="0"/>
              <w:jc w:val="center"/>
              <w:textAlignment w:val="center"/>
              <w:rPr>
                <w:color w:val="000000" w:themeColor="text1"/>
                <w:sz w:val="24"/>
                <w:szCs w:val="24"/>
                <w:highlight w:val="none"/>
                <w:rPrChange w:id="1029"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kern w:val="0"/>
                <w:sz w:val="24"/>
                <w:szCs w:val="24"/>
                <w:highlight w:val="none"/>
                <w:lang w:bidi="ar"/>
                <w:rPrChange w:id="1030" w:author="tyj" w:date="2020-07-20T09:38:32Z">
                  <w:rPr>
                    <w:rFonts w:hint="eastAsia"/>
                    <w:color w:val="000000" w:themeColor="text1"/>
                    <w:kern w:val="0"/>
                    <w:sz w:val="24"/>
                    <w:szCs w:val="24"/>
                    <w:lang w:bidi="ar"/>
                    <w14:textFill>
                      <w14:solidFill>
                        <w14:schemeClr w14:val="tx1"/>
                      </w14:solidFill>
                    </w14:textFill>
                  </w:rPr>
                </w:rPrChange>
                <w14:textFill>
                  <w14:solidFill>
                    <w14:schemeClr w14:val="tx1"/>
                  </w14:solidFill>
                </w14:textFill>
              </w:rPr>
              <w:t>90%</w:t>
            </w:r>
          </w:p>
        </w:tc>
        <w:tc>
          <w:tcPr>
            <w:tcW w:w="1690" w:type="dxa"/>
            <w:tcBorders>
              <w:tl2br w:val="nil"/>
              <w:tr2bl w:val="nil"/>
            </w:tcBorders>
            <w:shd w:val="clear" w:color="auto" w:fill="auto"/>
            <w:vAlign w:val="center"/>
          </w:tcPr>
          <w:p>
            <w:pPr>
              <w:ind w:firstLine="0" w:firstLineChars="0"/>
              <w:jc w:val="center"/>
              <w:rPr>
                <w:color w:val="000000" w:themeColor="text1"/>
                <w:sz w:val="24"/>
                <w:szCs w:val="24"/>
                <w:highlight w:val="none"/>
                <w:rPrChange w:id="1031" w:author="tyj" w:date="2020-07-20T09:38:32Z">
                  <w:rPr>
                    <w:color w:val="000000" w:themeColor="text1"/>
                    <w:sz w:val="24"/>
                    <w:szCs w:val="24"/>
                    <w14:textFill>
                      <w14:solidFill>
                        <w14:schemeClr w14:val="tx1"/>
                      </w14:solidFill>
                    </w14:textFill>
                  </w:rPr>
                </w:rPrChange>
                <w14:textFill>
                  <w14:solidFill>
                    <w14:schemeClr w14:val="tx1"/>
                  </w14:solidFill>
                </w14:textFill>
              </w:rPr>
            </w:pPr>
            <w:r>
              <w:rPr>
                <w:rFonts w:hint="eastAsia"/>
                <w:color w:val="000000" w:themeColor="text1"/>
                <w:sz w:val="24"/>
                <w:szCs w:val="24"/>
                <w:highlight w:val="none"/>
                <w:rPrChange w:id="1032" w:author="tyj" w:date="2020-07-20T09:38:32Z">
                  <w:rPr>
                    <w:rFonts w:hint="eastAsia"/>
                    <w:color w:val="000000" w:themeColor="text1"/>
                    <w:sz w:val="24"/>
                    <w:szCs w:val="24"/>
                    <w14:textFill>
                      <w14:solidFill>
                        <w14:schemeClr w14:val="tx1"/>
                      </w14:solidFill>
                    </w14:textFill>
                  </w:rPr>
                </w:rPrChange>
                <w14:textFill>
                  <w14:solidFill>
                    <w14:schemeClr w14:val="tx1"/>
                  </w14:solidFill>
                </w14:textFill>
              </w:rPr>
              <w:t>完成</w:t>
            </w:r>
          </w:p>
        </w:tc>
      </w:tr>
    </w:tbl>
    <w:p>
      <w:pPr>
        <w:spacing w:before="156" w:beforeLines="50"/>
        <w:rPr>
          <w:highlight w:val="none"/>
          <w:rPrChange w:id="1033" w:author="tyj" w:date="2020-07-20T09:38:32Z">
            <w:rPr/>
          </w:rPrChange>
        </w:rPr>
      </w:pPr>
      <w:r>
        <w:rPr>
          <w:rFonts w:hint="eastAsia"/>
          <w:highlight w:val="none"/>
          <w:rPrChange w:id="1034" w:author="tyj" w:date="2020-07-20T09:38:32Z">
            <w:rPr>
              <w:rFonts w:hint="eastAsia"/>
            </w:rPr>
          </w:rPrChange>
        </w:rPr>
        <w:t>③项目完成及时性。该项指标反映部门（单位）项目完成情况与预期时间对比的情况。该指标分值3分。</w:t>
      </w:r>
    </w:p>
    <w:p>
      <w:pPr>
        <w:rPr>
          <w:highlight w:val="none"/>
          <w:rPrChange w:id="1035" w:author="tyj" w:date="2020-07-20T09:38:32Z">
            <w:rPr/>
          </w:rPrChange>
        </w:rPr>
      </w:pPr>
      <w:r>
        <w:rPr>
          <w:rFonts w:hint="eastAsia"/>
          <w:highlight w:val="none"/>
          <w:rPrChange w:id="1036" w:author="tyj" w:date="2020-07-20T09:38:32Z">
            <w:rPr>
              <w:rFonts w:hint="eastAsia"/>
            </w:rPr>
          </w:rPrChange>
        </w:rPr>
        <w:t>经自评，</w:t>
      </w:r>
      <w:r>
        <w:rPr>
          <w:highlight w:val="none"/>
          <w:rPrChange w:id="1037" w:author="tyj" w:date="2020-07-20T09:38:32Z">
            <w:rPr/>
          </w:rPrChange>
        </w:rPr>
        <w:t>2019年我局</w:t>
      </w:r>
      <w:r>
        <w:rPr>
          <w:rFonts w:hint="eastAsia"/>
          <w:highlight w:val="none"/>
          <w:rPrChange w:id="1038" w:author="tyj" w:date="2020-07-20T09:38:32Z">
            <w:rPr>
              <w:rFonts w:hint="eastAsia"/>
            </w:rPr>
          </w:rPrChange>
        </w:rPr>
        <w:t>大力推进公共体育场地设施建设，努力构建15分钟健身圈网络，一是推进社区体育公园建设。</w:t>
      </w:r>
      <w:ins w:id="1039" w:author="tyj" w:date="2020-07-17T16:51:17Z">
        <w:r>
          <w:rPr>
            <w:rFonts w:hint="eastAsia"/>
            <w:highlight w:val="none"/>
            <w:lang w:eastAsia="zh-CN"/>
            <w:rPrChange w:id="1040" w:author="tyj" w:date="2020-07-20T09:38:32Z">
              <w:rPr>
                <w:rFonts w:hint="eastAsia"/>
                <w:lang w:eastAsia="zh-CN"/>
              </w:rPr>
            </w:rPrChange>
          </w:rPr>
          <w:t>省住建厅</w:t>
        </w:r>
      </w:ins>
      <w:r>
        <w:rPr>
          <w:rFonts w:hint="eastAsia"/>
          <w:highlight w:val="none"/>
          <w:rPrChange w:id="1041" w:author="tyj" w:date="2020-07-20T09:38:32Z">
            <w:rPr>
              <w:rFonts w:hint="eastAsia"/>
            </w:rPr>
          </w:rPrChange>
        </w:rPr>
        <w:t>下达各地社区体育公园补助资金5000万元，拉动各地加大投入，全省共建设163个社区体育公园，二是推进社会足球场地设施建设。通过加强组织领导，统筹协调推进，至2019年底全省共建设</w:t>
      </w:r>
      <w:del w:id="1042" w:author="tyj" w:date="2020-07-17T16:51:42Z">
        <w:r>
          <w:rPr>
            <w:rFonts w:hint="default"/>
            <w:highlight w:val="none"/>
            <w:rPrChange w:id="1043" w:author="tyj" w:date="2020-07-20T09:38:32Z">
              <w:rPr>
                <w:rFonts w:hint="eastAsia"/>
              </w:rPr>
            </w:rPrChange>
          </w:rPr>
          <w:delText>2604</w:delText>
        </w:r>
      </w:del>
      <w:ins w:id="1044" w:author="tyj" w:date="2020-07-17T16:51:42Z">
        <w:r>
          <w:rPr>
            <w:rFonts w:hint="eastAsia"/>
            <w:highlight w:val="none"/>
            <w:lang w:eastAsia="zh-CN"/>
            <w:rPrChange w:id="1045" w:author="tyj" w:date="2020-07-20T09:38:32Z">
              <w:rPr>
                <w:rFonts w:hint="eastAsia"/>
                <w:highlight w:val="yellow"/>
                <w:lang w:eastAsia="zh-CN"/>
              </w:rPr>
            </w:rPrChange>
          </w:rPr>
          <w:t>2</w:t>
        </w:r>
      </w:ins>
      <w:ins w:id="1046" w:author="tyj" w:date="2020-07-17T16:51:42Z">
        <w:r>
          <w:rPr>
            <w:rFonts w:hint="eastAsia"/>
            <w:highlight w:val="none"/>
            <w:lang w:val="en-US" w:eastAsia="zh-CN"/>
            <w:rPrChange w:id="1047" w:author="tyj" w:date="2020-07-20T09:38:32Z">
              <w:rPr>
                <w:rFonts w:hint="eastAsia"/>
                <w:highlight w:val="yellow"/>
                <w:lang w:val="en-US" w:eastAsia="zh-CN"/>
              </w:rPr>
            </w:rPrChange>
          </w:rPr>
          <w:t>609</w:t>
        </w:r>
      </w:ins>
      <w:r>
        <w:rPr>
          <w:rFonts w:hint="eastAsia"/>
          <w:highlight w:val="none"/>
          <w:rPrChange w:id="1048" w:author="tyj" w:date="2020-07-20T09:38:32Z">
            <w:rPr>
              <w:rFonts w:hint="eastAsia"/>
            </w:rPr>
          </w:rPrChange>
        </w:rPr>
        <w:t>块，其中2019年建设社会足球场地</w:t>
      </w:r>
      <w:del w:id="1049" w:author="tyj" w:date="2020-07-17T16:51:49Z">
        <w:r>
          <w:rPr>
            <w:rFonts w:hint="default"/>
            <w:highlight w:val="none"/>
            <w:rPrChange w:id="1050" w:author="tyj" w:date="2020-07-20T09:38:32Z">
              <w:rPr>
                <w:rFonts w:hint="eastAsia"/>
              </w:rPr>
            </w:rPrChange>
          </w:rPr>
          <w:delText>405</w:delText>
        </w:r>
      </w:del>
      <w:ins w:id="1051" w:author="tyj" w:date="2020-07-17T16:51:49Z">
        <w:r>
          <w:rPr>
            <w:rFonts w:hint="eastAsia"/>
            <w:highlight w:val="none"/>
            <w:lang w:eastAsia="zh-CN"/>
            <w:rPrChange w:id="1052" w:author="tyj" w:date="2020-07-20T09:38:32Z">
              <w:rPr>
                <w:rFonts w:hint="eastAsia"/>
                <w:highlight w:val="yellow"/>
                <w:lang w:eastAsia="zh-CN"/>
              </w:rPr>
            </w:rPrChange>
          </w:rPr>
          <w:t>4</w:t>
        </w:r>
      </w:ins>
      <w:ins w:id="1053" w:author="tyj" w:date="2020-07-17T16:51:49Z">
        <w:r>
          <w:rPr>
            <w:rFonts w:hint="eastAsia"/>
            <w:highlight w:val="none"/>
            <w:lang w:val="en-US" w:eastAsia="zh-CN"/>
            <w:rPrChange w:id="1054" w:author="tyj" w:date="2020-07-20T09:38:32Z">
              <w:rPr>
                <w:rFonts w:hint="eastAsia"/>
                <w:highlight w:val="yellow"/>
                <w:lang w:val="en-US" w:eastAsia="zh-CN"/>
              </w:rPr>
            </w:rPrChange>
          </w:rPr>
          <w:t>63</w:t>
        </w:r>
      </w:ins>
      <w:r>
        <w:rPr>
          <w:rFonts w:hint="eastAsia"/>
          <w:highlight w:val="none"/>
          <w:rPrChange w:id="1055" w:author="tyj" w:date="2020-07-20T09:38:32Z">
            <w:rPr>
              <w:rFonts w:hint="eastAsia"/>
            </w:rPr>
          </w:rPrChange>
        </w:rPr>
        <w:t>块，三是多方筹措，推进公共体育场地设施建设。省级体彩公益金投入6500万元支持东西北部地区建设</w:t>
      </w:r>
      <w:r>
        <w:rPr>
          <w:rFonts w:hint="eastAsia"/>
          <w:highlight w:val="none"/>
          <w:rPrChange w:id="1056" w:author="tyj" w:date="2020-07-20T09:38:32Z">
            <w:rPr>
              <w:rFonts w:hint="eastAsia"/>
              <w:highlight w:val="yellow"/>
            </w:rPr>
          </w:rPrChange>
        </w:rPr>
        <w:t>社区体育公园、足球场</w:t>
      </w:r>
      <w:del w:id="1057" w:author="likun" w:date="2020-07-18T21:08:06Z">
        <w:r>
          <w:rPr>
            <w:rFonts w:hint="eastAsia"/>
            <w:highlight w:val="none"/>
            <w:lang w:eastAsia="zh-CN"/>
            <w:rPrChange w:id="1058" w:author="tyj" w:date="2020-07-20T09:38:32Z">
              <w:rPr>
                <w:rFonts w:hint="eastAsia"/>
                <w:highlight w:val="yellow"/>
                <w:lang w:eastAsia="zh-CN"/>
              </w:rPr>
            </w:rPrChange>
          </w:rPr>
          <w:delText>（</w:delText>
        </w:r>
      </w:del>
      <w:del w:id="1059" w:author="likun" w:date="2020-07-18T21:08:06Z">
        <w:r>
          <w:rPr>
            <w:rFonts w:hint="eastAsia"/>
            <w:highlight w:val="none"/>
            <w:lang w:val="en-US" w:eastAsia="zh-CN"/>
            <w:rPrChange w:id="1060" w:author="tyj" w:date="2020-07-20T09:38:32Z">
              <w:rPr>
                <w:rFonts w:hint="eastAsia"/>
                <w:highlight w:val="yellow"/>
                <w:lang w:val="en-US" w:eastAsia="zh-CN"/>
              </w:rPr>
            </w:rPrChange>
          </w:rPr>
          <w:delText>与前面一、二点重复</w:delText>
        </w:r>
      </w:del>
      <w:del w:id="1061" w:author="likun" w:date="2020-07-18T21:08:06Z">
        <w:r>
          <w:rPr>
            <w:rFonts w:hint="eastAsia"/>
            <w:highlight w:val="none"/>
            <w:lang w:eastAsia="zh-CN"/>
            <w:rPrChange w:id="1062" w:author="tyj" w:date="2020-07-20T09:38:32Z">
              <w:rPr>
                <w:rFonts w:hint="eastAsia"/>
                <w:highlight w:val="yellow"/>
                <w:lang w:eastAsia="zh-CN"/>
              </w:rPr>
            </w:rPrChange>
          </w:rPr>
          <w:delText>）</w:delText>
        </w:r>
      </w:del>
      <w:r>
        <w:rPr>
          <w:rFonts w:hint="eastAsia"/>
          <w:highlight w:val="none"/>
          <w:rPrChange w:id="1063" w:author="tyj" w:date="2020-07-20T09:38:32Z">
            <w:rPr>
              <w:rFonts w:hint="eastAsia"/>
            </w:rPr>
          </w:rPrChange>
        </w:rPr>
        <w:t>、体育场馆、游泳池等。同时，积极争取中央公共文化补短板3000万元，支持东西北部600个行政村全民健身器材配建与更新工作，拉动各地加大对体育场地设施的投入，全省共更新了2228个行政村全民建设路径器材，四是组织实施“全民健身器材进机关”项目，安排省级体彩公益金350万元购置14套室内健身器材配建至部分省直单位，不断提升机关职工身体素质，满足职工多元化的健身需求。</w:t>
      </w:r>
    </w:p>
    <w:p>
      <w:pPr>
        <w:rPr>
          <w:highlight w:val="none"/>
          <w:rPrChange w:id="1064" w:author="tyj" w:date="2020-07-20T09:38:32Z">
            <w:rPr/>
          </w:rPrChange>
        </w:rPr>
      </w:pPr>
      <w:r>
        <w:rPr>
          <w:rFonts w:hint="eastAsia"/>
          <w:highlight w:val="none"/>
          <w:rPrChange w:id="1065" w:author="tyj" w:date="2020-07-20T09:38:32Z">
            <w:rPr>
              <w:rFonts w:hint="eastAsia"/>
            </w:rPr>
          </w:rPrChange>
        </w:rPr>
        <w:t>我局2019年</w:t>
      </w:r>
      <w:r>
        <w:rPr>
          <w:highlight w:val="none"/>
          <w:rPrChange w:id="1066" w:author="tyj" w:date="2020-07-20T09:38:32Z">
            <w:rPr/>
          </w:rPrChange>
        </w:rPr>
        <w:t>各类赛事</w:t>
      </w:r>
      <w:del w:id="1067" w:author="likun" w:date="2020-07-18T21:31:24Z">
        <w:r>
          <w:rPr>
            <w:highlight w:val="none"/>
            <w:rPrChange w:id="1068" w:author="tyj" w:date="2020-07-20T09:38:32Z">
              <w:rPr/>
            </w:rPrChange>
          </w:rPr>
          <w:delText>、</w:delText>
        </w:r>
      </w:del>
      <w:del w:id="1069" w:author="likun" w:date="2020-07-18T21:31:24Z">
        <w:r>
          <w:rPr>
            <w:highlight w:val="none"/>
            <w:rPrChange w:id="1070" w:author="tyj" w:date="2020-07-20T09:38:32Z">
              <w:rPr>
                <w:highlight w:val="yellow"/>
              </w:rPr>
            </w:rPrChange>
          </w:rPr>
          <w:delText>建设项目</w:delText>
        </w:r>
      </w:del>
      <w:del w:id="1071" w:author="likun" w:date="2020-07-18T21:08:24Z">
        <w:r>
          <w:rPr>
            <w:rFonts w:hint="eastAsia"/>
            <w:highlight w:val="none"/>
            <w:lang w:eastAsia="zh-CN"/>
            <w:rPrChange w:id="1072" w:author="tyj" w:date="2020-07-20T09:38:32Z">
              <w:rPr>
                <w:rFonts w:hint="eastAsia"/>
                <w:highlight w:val="yellow"/>
                <w:lang w:eastAsia="zh-CN"/>
              </w:rPr>
            </w:rPrChange>
          </w:rPr>
          <w:delText>（</w:delText>
        </w:r>
      </w:del>
      <w:del w:id="1073" w:author="likun" w:date="2020-07-18T21:08:24Z">
        <w:r>
          <w:rPr>
            <w:rFonts w:hint="eastAsia"/>
            <w:highlight w:val="none"/>
            <w:lang w:val="en-US" w:eastAsia="zh-CN"/>
            <w:rPrChange w:id="1074" w:author="tyj" w:date="2020-07-20T09:38:32Z">
              <w:rPr>
                <w:rFonts w:hint="eastAsia"/>
                <w:highlight w:val="yellow"/>
                <w:lang w:val="en-US" w:eastAsia="zh-CN"/>
              </w:rPr>
            </w:rPrChange>
          </w:rPr>
          <w:delText>建设项目完成？</w:delText>
        </w:r>
      </w:del>
      <w:del w:id="1075" w:author="likun" w:date="2020-07-18T21:08:24Z">
        <w:r>
          <w:rPr>
            <w:rFonts w:hint="eastAsia"/>
            <w:highlight w:val="none"/>
            <w:lang w:eastAsia="zh-CN"/>
            <w:rPrChange w:id="1076" w:author="tyj" w:date="2020-07-20T09:38:32Z">
              <w:rPr>
                <w:rFonts w:hint="eastAsia"/>
                <w:highlight w:val="yellow"/>
                <w:lang w:eastAsia="zh-CN"/>
              </w:rPr>
            </w:rPrChange>
          </w:rPr>
          <w:delText>）</w:delText>
        </w:r>
      </w:del>
      <w:r>
        <w:rPr>
          <w:highlight w:val="none"/>
          <w:rPrChange w:id="1077" w:author="tyj" w:date="2020-07-20T09:38:32Z">
            <w:rPr/>
          </w:rPrChange>
        </w:rPr>
        <w:t>均已如期完成</w:t>
      </w:r>
      <w:r>
        <w:rPr>
          <w:rFonts w:hint="eastAsia"/>
          <w:highlight w:val="none"/>
          <w:rPrChange w:id="1078" w:author="tyj" w:date="2020-07-20T09:38:32Z">
            <w:rPr>
              <w:rFonts w:hint="eastAsia"/>
            </w:rPr>
          </w:rPrChange>
        </w:rPr>
        <w:t>，</w:t>
      </w:r>
      <w:bookmarkStart w:id="55" w:name="_Toc40885039"/>
      <w:r>
        <w:rPr>
          <w:rFonts w:hint="eastAsia"/>
          <w:highlight w:val="none"/>
          <w:rPrChange w:id="1079" w:author="tyj" w:date="2020-07-20T09:38:32Z">
            <w:rPr>
              <w:rFonts w:hint="eastAsia"/>
            </w:rPr>
          </w:rPrChange>
        </w:rPr>
        <w:t>自评得3分，得分率为</w:t>
      </w:r>
      <w:r>
        <w:rPr>
          <w:highlight w:val="none"/>
          <w:rPrChange w:id="1080" w:author="tyj" w:date="2020-07-20T09:38:32Z">
            <w:rPr/>
          </w:rPrChange>
        </w:rPr>
        <w:t>100</w:t>
      </w:r>
      <w:r>
        <w:rPr>
          <w:rFonts w:hint="eastAsia"/>
          <w:highlight w:val="none"/>
          <w:rPrChange w:id="1081" w:author="tyj" w:date="2020-07-20T09:38:32Z">
            <w:rPr>
              <w:rFonts w:hint="eastAsia"/>
            </w:rPr>
          </w:rPrChange>
        </w:rPr>
        <w:t>%。</w:t>
      </w:r>
      <w:bookmarkEnd w:id="55"/>
    </w:p>
    <w:p>
      <w:pPr>
        <w:pStyle w:val="5"/>
        <w:ind w:firstLine="643"/>
        <w:rPr>
          <w:b/>
          <w:bCs/>
          <w:highlight w:val="none"/>
          <w:rPrChange w:id="1082" w:author="tyj" w:date="2020-07-20T09:38:32Z">
            <w:rPr>
              <w:b/>
              <w:bCs/>
            </w:rPr>
          </w:rPrChange>
        </w:rPr>
      </w:pPr>
      <w:bookmarkStart w:id="56" w:name="_Toc40970054"/>
      <w:bookmarkStart w:id="57" w:name="_Toc40954352"/>
      <w:bookmarkStart w:id="58" w:name="_Toc40885040"/>
      <w:r>
        <w:rPr>
          <w:rFonts w:hint="eastAsia"/>
          <w:b/>
          <w:bCs/>
          <w:highlight w:val="none"/>
          <w:rPrChange w:id="1083" w:author="tyj" w:date="2020-07-20T09:38:32Z">
            <w:rPr>
              <w:rFonts w:hint="eastAsia"/>
              <w:b/>
              <w:bCs/>
            </w:rPr>
          </w:rPrChange>
        </w:rPr>
        <w:t>（3）效果性</w:t>
      </w:r>
      <w:bookmarkEnd w:id="56"/>
      <w:bookmarkEnd w:id="57"/>
      <w:bookmarkEnd w:id="58"/>
    </w:p>
    <w:p>
      <w:pPr>
        <w:pStyle w:val="5"/>
        <w:rPr>
          <w:snapToGrid w:val="0"/>
          <w:kern w:val="0"/>
          <w:highlight w:val="none"/>
          <w:rPrChange w:id="1084" w:author="tyj" w:date="2020-07-20T09:38:32Z">
            <w:rPr>
              <w:snapToGrid w:val="0"/>
              <w:kern w:val="0"/>
            </w:rPr>
          </w:rPrChange>
        </w:rPr>
      </w:pPr>
      <w:r>
        <w:rPr>
          <w:rFonts w:hint="eastAsia" w:ascii="仿宋" w:hAnsi="仿宋" w:eastAsia="仿宋"/>
          <w:highlight w:val="none"/>
          <w:rPrChange w:id="1085" w:author="tyj" w:date="2020-07-20T09:38:32Z">
            <w:rPr>
              <w:rFonts w:hint="eastAsia" w:ascii="仿宋" w:hAnsi="仿宋" w:eastAsia="仿宋"/>
            </w:rPr>
          </w:rPrChange>
        </w:rPr>
        <w:t>①</w:t>
      </w:r>
      <w:r>
        <w:rPr>
          <w:rFonts w:hint="eastAsia"/>
          <w:highlight w:val="none"/>
          <w:rPrChange w:id="1086" w:author="tyj" w:date="2020-07-20T09:38:32Z">
            <w:rPr>
              <w:rFonts w:hint="eastAsia"/>
            </w:rPr>
          </w:rPrChange>
        </w:rPr>
        <w:t>社会经济环境效益。</w:t>
      </w:r>
      <w:r>
        <w:rPr>
          <w:rFonts w:hint="eastAsia"/>
          <w:snapToGrid w:val="0"/>
          <w:kern w:val="0"/>
          <w:highlight w:val="none"/>
          <w:rPrChange w:id="1087" w:author="tyj" w:date="2020-07-20T09:38:32Z">
            <w:rPr>
              <w:rFonts w:hint="eastAsia"/>
              <w:snapToGrid w:val="0"/>
              <w:kern w:val="0"/>
            </w:rPr>
          </w:rPrChange>
        </w:rPr>
        <w:t>该项指标反映部门（单位）履行职责对经济发展、社会发展和生态环境所带来的直接或间接影响。该指标分值10分。</w:t>
      </w:r>
    </w:p>
    <w:p>
      <w:r>
        <w:rPr>
          <w:rFonts w:hint="eastAsia"/>
          <w:snapToGrid w:val="0"/>
          <w:kern w:val="0"/>
          <w:highlight w:val="none"/>
          <w:rPrChange w:id="1088" w:author="tyj" w:date="2020-07-20T09:38:32Z">
            <w:rPr>
              <w:rFonts w:hint="eastAsia"/>
              <w:snapToGrid w:val="0"/>
              <w:kern w:val="0"/>
            </w:rPr>
          </w:rPrChange>
        </w:rPr>
        <w:t>经自评，</w:t>
      </w:r>
      <w:r>
        <w:rPr>
          <w:highlight w:val="none"/>
          <w:rPrChange w:id="1089" w:author="tyj" w:date="2020-07-20T09:38:32Z">
            <w:rPr/>
          </w:rPrChange>
        </w:rPr>
        <w:t>2019年我局</w:t>
      </w:r>
      <w:r>
        <w:rPr>
          <w:rFonts w:hint="eastAsia"/>
          <w:highlight w:val="none"/>
          <w:rPrChange w:id="1090" w:author="tyj" w:date="2020-07-20T09:38:32Z">
            <w:rPr>
              <w:rFonts w:hint="eastAsia"/>
            </w:rPr>
          </w:rPrChange>
        </w:rPr>
        <w:t>全面落实全民健身国家战略，深入推动群众体育发展，深化足球领域改革发展，培养壮大体育产业</w:t>
      </w:r>
      <w:r>
        <w:rPr>
          <w:highlight w:val="none"/>
          <w:rPrChange w:id="1091" w:author="tyj" w:date="2020-07-20T09:38:32Z">
            <w:rPr/>
          </w:rPrChange>
        </w:rPr>
        <w:t>，</w:t>
      </w:r>
      <w:r>
        <w:rPr>
          <w:rFonts w:hint="eastAsia" w:ascii="仿宋" w:hAnsi="仿宋" w:eastAsia="仿宋" w:cs="仿宋"/>
          <w:color w:val="000000" w:themeColor="text1"/>
          <w:sz w:val="32"/>
          <w:szCs w:val="32"/>
          <w:highlight w:val="none"/>
          <w:rPrChange w:id="1092" w:author="tyj" w:date="2020-07-20T09:38:32Z">
            <w:rPr>
              <w:rFonts w:hint="eastAsia" w:ascii="仿宋" w:hAnsi="仿宋" w:eastAsia="仿宋" w:cs="仿宋"/>
              <w:color w:val="000000" w:themeColor="text1"/>
              <w:sz w:val="32"/>
              <w:szCs w:val="32"/>
              <w:highlight w:val="yellow"/>
              <w14:textFill>
                <w14:solidFill>
                  <w14:schemeClr w14:val="tx1"/>
                </w14:solidFill>
              </w14:textFill>
            </w:rPr>
          </w:rPrChange>
          <w14:textFill>
            <w14:solidFill>
              <w14:schemeClr w14:val="tx1"/>
            </w14:solidFill>
          </w14:textFill>
        </w:rPr>
        <w:t>加快实施乡村振兴战略，</w:t>
      </w:r>
      <w:r>
        <w:rPr>
          <w:highlight w:val="none"/>
          <w:rPrChange w:id="1093" w:author="tyj" w:date="2020-07-20T09:38:32Z">
            <w:rPr/>
          </w:rPrChange>
        </w:rPr>
        <w:t>圆满完成了各项工作任务与目标，为促进地方经济、社会发展和生态环境建设做出了应有的贡献，并多次获得省委、省政府领</w:t>
      </w:r>
      <w:r>
        <w:t>导批示</w:t>
      </w:r>
      <w:r>
        <w:rPr>
          <w:rFonts w:hint="eastAsia"/>
        </w:rPr>
        <w:t>和</w:t>
      </w:r>
      <w:r>
        <w:t>表扬</w:t>
      </w:r>
      <w:r>
        <w:rPr>
          <w:rFonts w:hint="eastAsia"/>
        </w:rPr>
        <w:t>。</w:t>
      </w:r>
    </w:p>
    <w:p>
      <w:r>
        <w:rPr>
          <w:rFonts w:hint="eastAsia"/>
        </w:rPr>
        <w:t>省政府主要领导在我局《关于2019年工作总结和2020年工作安排的报告》上做出批示，高度评价我局工作，并寄予更高期望；我局编写《省体育局积极推动“体育+”融合发展 助力乡村振兴》由《广东省实施乡村振兴战略工作简报》2019年第34期转载，并于2019年5月3日获叶贞琴常委批示“省体育局立足自身职责，发挥自身优势，寻找突破口和着力点，为脱贫攻坚和乡村振兴做出应有贡献，这种探索值得充分肯定”；许瑞生副省长在《广东省体育局关于南粤古驿道定向大赛2019年工作情况和2020年工作计划的报告》上的批示：“广东省体育局主动作为，2019年在伟中同志的领导下，继续推动此项特色赛事，对青少年热爱体育、热爱乡村和岭南山水，作用显著，赞同有关计划，请覃伟中同志阅示”。</w:t>
      </w:r>
    </w:p>
    <w:p>
      <w:pPr>
        <w:pStyle w:val="8"/>
        <w:rPr>
          <w:rFonts w:ascii="仿宋_GB2312" w:hAnsi="仿宋_GB2312" w:cs="仿宋_GB2312"/>
        </w:rPr>
      </w:pPr>
      <w:r>
        <w:rPr>
          <w:rFonts w:hint="eastAsia" w:ascii="仿宋_GB2312" w:hAnsi="仿宋_GB2312" w:cs="仿宋_GB2312"/>
        </w:rPr>
        <w:t>根据评分标准，部门管理的行业和领域的主要指标总体上能体现部门当年履职的效果自评得4分，部门当年主要的项目支出总体上实现了预期的效果得4分，合计自评得8分，得分率为80%。</w:t>
      </w:r>
    </w:p>
    <w:p>
      <w:pPr>
        <w:pStyle w:val="5"/>
      </w:pPr>
      <w:bookmarkStart w:id="59" w:name="_Toc40885042"/>
      <w:bookmarkStart w:id="60" w:name="_Toc40954353"/>
      <w:bookmarkStart w:id="61" w:name="_Toc40970055"/>
      <w:r>
        <w:rPr>
          <w:rFonts w:hint="eastAsia"/>
        </w:rPr>
        <w:t>（4）公平性</w:t>
      </w:r>
      <w:bookmarkEnd w:id="59"/>
      <w:bookmarkEnd w:id="60"/>
      <w:bookmarkEnd w:id="61"/>
    </w:p>
    <w:p>
      <w:r>
        <w:rPr>
          <w:rFonts w:hint="eastAsia"/>
        </w:rPr>
        <w:t>①群众信访办理情况。该项指标反映部门（单位）对群众信访意见的完成情况及及时性，反映部门（单位）对服务群众的重视程度。该指标分值</w:t>
      </w:r>
      <w:r>
        <w:t>3</w:t>
      </w:r>
      <w:r>
        <w:rPr>
          <w:rFonts w:hint="eastAsia"/>
        </w:rPr>
        <w:t>分。</w:t>
      </w:r>
    </w:p>
    <w:p>
      <w:bookmarkStart w:id="62" w:name="_Toc40885043"/>
      <w:r>
        <w:rPr>
          <w:rFonts w:hint="eastAsia"/>
        </w:rPr>
        <w:t>经自评，在我局官网设信访邮箱，2019年共收到</w:t>
      </w:r>
      <w:r>
        <w:t>27</w:t>
      </w:r>
      <w:r>
        <w:rPr>
          <w:rFonts w:hint="eastAsia"/>
        </w:rPr>
        <w:t>条咨询信息，均在规定时限内回复，自评得</w:t>
      </w:r>
      <w:r>
        <w:t>3</w:t>
      </w:r>
      <w:r>
        <w:rPr>
          <w:rFonts w:hint="eastAsia"/>
        </w:rPr>
        <w:t>分，得分率为100%。</w:t>
      </w:r>
      <w:bookmarkEnd w:id="62"/>
    </w:p>
    <w:p>
      <w:r>
        <w:rPr>
          <w:rFonts w:hint="eastAsia"/>
        </w:rPr>
        <w:t>②公众或服务对象满意度。该项指标反映社会公众或部门（单位）的服务对象对部门履职效果的满意度。该指标分值</w:t>
      </w:r>
      <w:r>
        <w:t>4</w:t>
      </w:r>
      <w:r>
        <w:rPr>
          <w:rFonts w:hint="eastAsia"/>
        </w:rPr>
        <w:t>分。</w:t>
      </w:r>
    </w:p>
    <w:p>
      <w:r>
        <w:rPr>
          <w:rFonts w:hint="eastAsia"/>
        </w:rPr>
        <w:t>经自评，2019年</w:t>
      </w:r>
      <w:r>
        <w:t>我局未能及时开展公众满意度调查，存在工作不足。因省直机关行风评议结果</w:t>
      </w:r>
      <w:r>
        <w:rPr>
          <w:rFonts w:hint="eastAsia"/>
        </w:rPr>
        <w:t>暂未公布，</w:t>
      </w:r>
      <w:r>
        <w:t>综合考虑</w:t>
      </w:r>
      <w:r>
        <w:rPr>
          <w:rFonts w:hint="eastAsia"/>
        </w:rPr>
        <w:t>我局群众信访反映的问题均在时限内回复，</w:t>
      </w:r>
      <w:r>
        <w:t>且未发生重大群众投诉事项</w:t>
      </w:r>
      <w:r>
        <w:rPr>
          <w:rFonts w:hint="eastAsia"/>
        </w:rPr>
        <w:t>，自评得</w:t>
      </w:r>
      <w:r>
        <w:t>3</w:t>
      </w:r>
      <w:r>
        <w:rPr>
          <w:rFonts w:hint="eastAsia"/>
        </w:rPr>
        <w:t>分，得分率为</w:t>
      </w:r>
      <w:r>
        <w:t>75</w:t>
      </w:r>
      <w:r>
        <w:rPr>
          <w:rFonts w:hint="eastAsia"/>
        </w:rPr>
        <w:t>%。</w:t>
      </w:r>
    </w:p>
    <w:p>
      <w:pPr>
        <w:pStyle w:val="5"/>
      </w:pPr>
      <w:bookmarkStart w:id="63" w:name="_Toc40954354"/>
      <w:bookmarkStart w:id="64" w:name="_Toc40885044"/>
      <w:bookmarkStart w:id="65" w:name="_Toc40970056"/>
      <w:r>
        <w:rPr>
          <w:rFonts w:hint="eastAsia"/>
        </w:rPr>
        <w:t>（5）加减分项</w:t>
      </w:r>
      <w:bookmarkEnd w:id="63"/>
      <w:bookmarkEnd w:id="64"/>
      <w:bookmarkEnd w:id="65"/>
    </w:p>
    <w:p>
      <w:r>
        <w:rPr>
          <w:rFonts w:hint="eastAsia"/>
        </w:rPr>
        <w:t>工作表现加减分</w:t>
      </w:r>
      <w:r>
        <w:t>指标</w:t>
      </w:r>
      <w:r>
        <w:rPr>
          <w:rFonts w:hint="eastAsia"/>
        </w:rPr>
        <w:t>。该项指标反映部门工作受到表彰或批评问责的情况。</w:t>
      </w:r>
    </w:p>
    <w:p>
      <w:r>
        <w:rPr>
          <w:rFonts w:hint="eastAsia"/>
        </w:rPr>
        <w:t>2019年</w:t>
      </w:r>
      <w:del w:id="1094" w:author="tyj" w:date="2020-07-22T08:57:02Z">
        <w:r>
          <w:rPr>
            <w:rFonts w:hint="eastAsia"/>
          </w:rPr>
          <w:delText>0</w:delText>
        </w:r>
      </w:del>
      <w:r>
        <w:rPr>
          <w:rFonts w:hint="eastAsia"/>
        </w:rPr>
        <w:t>9月24日，国务院《国务院关于表彰全国民族团结进步模范集体和模范个人的决定》（国发〔2019〕20号），授予广东省体育局群众体育处“全国民族团结进步模范集体”。自评加1分。</w:t>
      </w:r>
    </w:p>
    <w:p>
      <w:pPr>
        <w:pStyle w:val="4"/>
        <w:ind w:firstLine="643"/>
      </w:pPr>
      <w:bookmarkStart w:id="66" w:name="_Toc40970057"/>
      <w:bookmarkStart w:id="67" w:name="_Toc40954355"/>
      <w:bookmarkStart w:id="68" w:name="_Toc31387"/>
      <w:r>
        <w:rPr>
          <w:rFonts w:hint="eastAsia"/>
        </w:rPr>
        <w:t>（三）部门整体支出绩效管理存在问题及改进意见</w:t>
      </w:r>
      <w:bookmarkEnd w:id="66"/>
      <w:bookmarkEnd w:id="67"/>
      <w:bookmarkEnd w:id="68"/>
    </w:p>
    <w:p>
      <w:pPr>
        <w:pStyle w:val="2"/>
        <w:ind w:firstLine="643"/>
      </w:pPr>
      <w:bookmarkStart w:id="69" w:name="_Toc40954356"/>
      <w:bookmarkStart w:id="70" w:name="_Toc40970058"/>
      <w:bookmarkStart w:id="71" w:name="_Toc26866"/>
      <w:r>
        <w:rPr>
          <w:rFonts w:hint="eastAsia"/>
        </w:rPr>
        <w:t>1.存在</w:t>
      </w:r>
      <w:r>
        <w:t>问题</w:t>
      </w:r>
      <w:bookmarkEnd w:id="69"/>
      <w:bookmarkEnd w:id="70"/>
      <w:bookmarkEnd w:id="71"/>
    </w:p>
    <w:p>
      <w:r>
        <w:rPr>
          <w:rFonts w:hint="eastAsia"/>
        </w:rPr>
        <w:t>（</w:t>
      </w:r>
      <w:r>
        <w:t>1</w:t>
      </w:r>
      <w:r>
        <w:rPr>
          <w:rFonts w:hint="eastAsia"/>
        </w:rPr>
        <w:t>）部分项目预算</w:t>
      </w:r>
      <w:r>
        <w:t>执行存在</w:t>
      </w:r>
      <w:r>
        <w:rPr>
          <w:rFonts w:hint="eastAsia"/>
        </w:rPr>
        <w:t>未</w:t>
      </w:r>
      <w:r>
        <w:t>完成的情况</w:t>
      </w:r>
      <w:r>
        <w:rPr>
          <w:rFonts w:hint="eastAsia"/>
        </w:rPr>
        <w:t>，使部门预算支出全年平均执行率为81.42%。主要原因是由于部分项目资金的支出是按项目实施的进度分阶段支出，</w:t>
      </w:r>
      <w:r>
        <w:t>尤其是很多活动，赛事主要都在第三四季度，前两季度相对执行率较低</w:t>
      </w:r>
      <w:r>
        <w:rPr>
          <w:rFonts w:hint="eastAsia"/>
        </w:rPr>
        <w:t>，影响了预算支出执行率。</w:t>
      </w:r>
    </w:p>
    <w:p>
      <w:pPr>
        <w:rPr>
          <w:del w:id="1095" w:author="LK" w:date="2020-07-22T16:26:12Z"/>
        </w:rPr>
      </w:pPr>
      <w:r>
        <w:rPr>
          <w:rFonts w:hint="eastAsia"/>
        </w:rPr>
        <w:t>（</w:t>
      </w:r>
      <w:r>
        <w:t>2</w:t>
      </w:r>
      <w:r>
        <w:rPr>
          <w:rFonts w:hint="eastAsia"/>
        </w:rPr>
        <w:t>）对社会公众或部门（单位）等服务对象</w:t>
      </w:r>
      <w:r>
        <w:t>了解不充分的情况。全面</w:t>
      </w:r>
      <w:r>
        <w:rPr>
          <w:rFonts w:hint="eastAsia"/>
        </w:rPr>
        <w:t>开展公众满意度调查</w:t>
      </w:r>
      <w:r>
        <w:t>进行系统的需求分析和调研，涉及面太广、工作量太大，暂时未能全面铺开此项工作，有待进一步加强，切实改进提升</w:t>
      </w:r>
      <w:r>
        <w:rPr>
          <w:rFonts w:hint="eastAsia"/>
        </w:rPr>
        <w:t>部门的履职效果。</w:t>
      </w:r>
    </w:p>
    <w:p>
      <w:pPr>
        <w:rPr>
          <w:rFonts w:ascii="仿宋_GB2312" w:hAnsi="仿宋_GB2312" w:cs="仿宋_GB2312"/>
          <w:szCs w:val="32"/>
          <w:highlight w:val="none"/>
          <w:rPrChange w:id="1097" w:author="tyj" w:date="2020-07-20T09:38:38Z">
            <w:rPr>
              <w:rFonts w:ascii="仿宋_GB2312" w:hAnsi="仿宋_GB2312" w:cs="仿宋_GB2312"/>
              <w:szCs w:val="32"/>
            </w:rPr>
          </w:rPrChange>
        </w:rPr>
        <w:pPrChange w:id="1096" w:author="LK" w:date="2020-07-22T16:26:12Z">
          <w:pPr>
            <w:pStyle w:val="8"/>
          </w:pPr>
        </w:pPrChange>
      </w:pPr>
      <w:del w:id="1098" w:author="钟子英" w:date="2020-07-21T11:23:20Z">
        <w:r>
          <w:rPr>
            <w:rFonts w:hint="eastAsia" w:ascii="仿宋_GB2312" w:hAnsi="仿宋_GB2312" w:cs="仿宋_GB2312"/>
            <w:szCs w:val="32"/>
          </w:rPr>
          <w:delText>（</w:delText>
        </w:r>
      </w:del>
      <w:del w:id="1099" w:author="钟子英" w:date="2020-07-21T11:23:20Z">
        <w:r>
          <w:rPr>
            <w:rFonts w:ascii="仿宋_GB2312" w:hAnsi="仿宋_GB2312" w:cs="仿宋_GB2312"/>
            <w:szCs w:val="32"/>
          </w:rPr>
          <w:delText>3</w:delText>
        </w:r>
      </w:del>
      <w:del w:id="1100" w:author="钟子英" w:date="2020-07-21T11:23:20Z">
        <w:r>
          <w:rPr>
            <w:rFonts w:hint="eastAsia" w:ascii="仿宋_GB2312" w:hAnsi="仿宋_GB2312" w:cs="仿宋_GB2312"/>
            <w:szCs w:val="32"/>
          </w:rPr>
          <w:delText>）</w:delText>
        </w:r>
      </w:del>
      <w:ins w:id="1101" w:author="tyj" w:date="2020-07-17T15:45:02Z">
        <w:del w:id="1102" w:author="钟子英" w:date="2020-07-21T11:23:20Z">
          <w:r>
            <w:rPr>
              <w:rFonts w:hint="eastAsia" w:ascii="仿宋_GB2312" w:hAnsi="仿宋_GB2312" w:cs="仿宋_GB2312"/>
              <w:szCs w:val="32"/>
            </w:rPr>
            <w:delText>虽然2019年</w:delText>
          </w:r>
        </w:del>
      </w:ins>
      <w:ins w:id="1103" w:author="tyj" w:date="2020-07-17T15:45:02Z">
        <w:del w:id="1104" w:author="钟子英" w:date="2020-07-21T11:23:20Z">
          <w:r>
            <w:rPr/>
            <w:delText>我局为促进地方经济、社会发展和生态环境建设</w:delText>
          </w:r>
        </w:del>
      </w:ins>
      <w:ins w:id="1105" w:author="tyj" w:date="2020-07-17T15:45:02Z">
        <w:del w:id="1106" w:author="钟子英" w:date="2020-07-21T11:23:20Z">
          <w:r>
            <w:rPr>
              <w:highlight w:val="none"/>
              <w:rPrChange w:id="1107" w:author="tyj" w:date="2020-07-20T09:38:38Z">
                <w:rPr/>
              </w:rPrChange>
            </w:rPr>
            <w:delText>做出了应有的贡献，并多次获得省委、省政府领导批示</w:delText>
          </w:r>
        </w:del>
      </w:ins>
      <w:ins w:id="1108" w:author="tyj" w:date="2020-07-17T15:45:02Z">
        <w:del w:id="1109" w:author="钟子英" w:date="2020-07-21T11:23:20Z">
          <w:r>
            <w:rPr>
              <w:rFonts w:hint="eastAsia"/>
              <w:highlight w:val="none"/>
              <w:rPrChange w:id="1110" w:author="tyj" w:date="2020-07-20T09:38:38Z">
                <w:rPr>
                  <w:rFonts w:hint="eastAsia"/>
                </w:rPr>
              </w:rPrChange>
            </w:rPr>
            <w:delText>和</w:delText>
          </w:r>
        </w:del>
      </w:ins>
      <w:ins w:id="1111" w:author="tyj" w:date="2020-07-17T15:45:02Z">
        <w:del w:id="1112" w:author="钟子英" w:date="2020-07-21T11:23:20Z">
          <w:r>
            <w:rPr>
              <w:highlight w:val="none"/>
              <w:rPrChange w:id="1113" w:author="tyj" w:date="2020-07-20T09:38:38Z">
                <w:rPr/>
              </w:rPrChange>
            </w:rPr>
            <w:delText>表扬</w:delText>
          </w:r>
        </w:del>
      </w:ins>
      <w:ins w:id="1114" w:author="tyj" w:date="2020-07-17T15:45:02Z">
        <w:del w:id="1115" w:author="钟子英" w:date="2020-07-21T11:23:20Z">
          <w:r>
            <w:rPr>
              <w:rFonts w:hint="eastAsia"/>
              <w:highlight w:val="none"/>
              <w:rPrChange w:id="1116" w:author="tyj" w:date="2020-07-20T09:38:38Z">
                <w:rPr>
                  <w:rFonts w:hint="eastAsia"/>
                </w:rPr>
              </w:rPrChange>
            </w:rPr>
            <w:delText>。</w:delText>
          </w:r>
        </w:del>
      </w:ins>
      <w:ins w:id="1117" w:author="tyj" w:date="2020-07-17T15:45:02Z">
        <w:del w:id="1118" w:author="钟子英" w:date="2020-07-21T11:23:20Z">
          <w:r>
            <w:rPr>
              <w:rFonts w:hint="eastAsia"/>
              <w:highlight w:val="none"/>
              <w:rPrChange w:id="1119" w:author="tyj" w:date="2020-07-20T09:38:38Z">
                <w:rPr>
                  <w:rFonts w:hint="eastAsia"/>
                  <w:highlight w:val="yellow"/>
                </w:rPr>
              </w:rPrChange>
            </w:rPr>
            <w:delText>但</w:delText>
          </w:r>
        </w:del>
      </w:ins>
      <w:del w:id="1120" w:author="钟子英" w:date="2020-07-21T11:23:20Z">
        <w:r>
          <w:rPr>
            <w:rFonts w:hint="eastAsia" w:ascii="仿宋_GB2312" w:hAnsi="仿宋_GB2312" w:cs="仿宋_GB2312"/>
            <w:szCs w:val="32"/>
            <w:highlight w:val="none"/>
            <w:rPrChange w:id="1121" w:author="tyj" w:date="2020-07-20T09:38:38Z">
              <w:rPr>
                <w:rFonts w:hint="eastAsia" w:ascii="仿宋_GB2312" w:hAnsi="仿宋_GB2312" w:cs="仿宋_GB2312"/>
                <w:szCs w:val="32"/>
              </w:rPr>
            </w:rPrChange>
          </w:rPr>
          <w:delText>存在</w:delText>
        </w:r>
      </w:del>
      <w:del w:id="1122" w:author="钟子英" w:date="2020-07-21T11:23:20Z">
        <w:r>
          <w:rPr>
            <w:rFonts w:hint="eastAsia"/>
            <w:highlight w:val="none"/>
            <w:rPrChange w:id="1123" w:author="tyj" w:date="2020-07-20T09:38:38Z">
              <w:rPr>
                <w:rFonts w:hint="eastAsia"/>
              </w:rPr>
            </w:rPrChange>
          </w:rPr>
          <w:delText>部分</w:delText>
        </w:r>
      </w:del>
      <w:ins w:id="1124" w:author="likun" w:date="2020-07-16T17:58:03Z">
        <w:del w:id="1125" w:author="钟子英" w:date="2020-07-21T11:23:20Z">
          <w:r>
            <w:rPr>
              <w:rFonts w:hint="eastAsia"/>
              <w:highlight w:val="none"/>
              <w:lang w:eastAsia="zh-CN"/>
              <w:rPrChange w:id="1126" w:author="tyj" w:date="2020-07-20T09:38:38Z">
                <w:rPr>
                  <w:rFonts w:hint="eastAsia"/>
                  <w:lang w:eastAsia="zh-CN"/>
                </w:rPr>
              </w:rPrChange>
            </w:rPr>
            <w:delText>（</w:delText>
          </w:r>
        </w:del>
      </w:ins>
      <w:ins w:id="1127" w:author="likun" w:date="2020-07-16T17:58:08Z">
        <w:del w:id="1128" w:author="钟子英" w:date="2020-07-21T11:23:20Z">
          <w:r>
            <w:rPr>
              <w:rFonts w:hint="eastAsia"/>
              <w:highlight w:val="none"/>
              <w:lang w:val="en-US" w:eastAsia="zh-CN"/>
              <w:rPrChange w:id="1129" w:author="tyj" w:date="2020-07-20T09:38:38Z">
                <w:rPr>
                  <w:rFonts w:hint="eastAsia"/>
                  <w:lang w:val="en-US" w:eastAsia="zh-CN"/>
                </w:rPr>
              </w:rPrChange>
            </w:rPr>
            <w:delText>改为</w:delText>
          </w:r>
        </w:del>
      </w:ins>
      <w:ins w:id="1130" w:author="likun" w:date="2020-07-16T17:58:09Z">
        <w:del w:id="1131" w:author="钟子英" w:date="2020-07-21T11:23:20Z">
          <w:r>
            <w:rPr>
              <w:rFonts w:hint="eastAsia"/>
              <w:highlight w:val="none"/>
              <w:lang w:val="en-US" w:eastAsia="zh-CN"/>
              <w:rPrChange w:id="1132" w:author="tyj" w:date="2020-07-20T09:38:38Z">
                <w:rPr>
                  <w:rFonts w:hint="eastAsia"/>
                  <w:lang w:val="en-US" w:eastAsia="zh-CN"/>
                </w:rPr>
              </w:rPrChange>
            </w:rPr>
            <w:delText>“</w:delText>
          </w:r>
        </w:del>
      </w:ins>
      <w:ins w:id="1133" w:author="likun" w:date="2020-07-16T17:58:10Z">
        <w:del w:id="1134" w:author="钟子英" w:date="2020-07-21T11:23:20Z">
          <w:r>
            <w:rPr>
              <w:rFonts w:hint="eastAsia"/>
              <w:highlight w:val="none"/>
              <w:lang w:val="en-US" w:eastAsia="zh-CN"/>
              <w:rPrChange w:id="1135" w:author="tyj" w:date="2020-07-20T09:38:38Z">
                <w:rPr>
                  <w:rFonts w:hint="eastAsia"/>
                  <w:lang w:val="en-US" w:eastAsia="zh-CN"/>
                </w:rPr>
              </w:rPrChange>
            </w:rPr>
            <w:delText>个别</w:delText>
          </w:r>
        </w:del>
      </w:ins>
      <w:ins w:id="1136" w:author="likun" w:date="2020-07-16T17:58:09Z">
        <w:del w:id="1137" w:author="钟子英" w:date="2020-07-21T11:23:20Z">
          <w:r>
            <w:rPr>
              <w:rFonts w:hint="eastAsia"/>
              <w:highlight w:val="none"/>
              <w:lang w:val="en-US" w:eastAsia="zh-CN"/>
              <w:rPrChange w:id="1138" w:author="tyj" w:date="2020-07-20T09:38:38Z">
                <w:rPr>
                  <w:rFonts w:hint="eastAsia"/>
                  <w:lang w:val="en-US" w:eastAsia="zh-CN"/>
                </w:rPr>
              </w:rPrChange>
            </w:rPr>
            <w:delText>”</w:delText>
          </w:r>
        </w:del>
      </w:ins>
      <w:ins w:id="1139" w:author="likun" w:date="2020-07-16T17:58:03Z">
        <w:del w:id="1140" w:author="钟子英" w:date="2020-07-21T11:23:20Z">
          <w:r>
            <w:rPr>
              <w:rFonts w:hint="eastAsia"/>
              <w:highlight w:val="none"/>
              <w:lang w:eastAsia="zh-CN"/>
              <w:rPrChange w:id="1141" w:author="tyj" w:date="2020-07-20T09:38:38Z">
                <w:rPr>
                  <w:rFonts w:hint="eastAsia"/>
                  <w:lang w:eastAsia="zh-CN"/>
                </w:rPr>
              </w:rPrChange>
            </w:rPr>
            <w:delText>）</w:delText>
          </w:r>
        </w:del>
      </w:ins>
      <w:del w:id="1142" w:author="钟子英" w:date="2020-07-21T11:23:20Z">
        <w:r>
          <w:rPr>
            <w:highlight w:val="none"/>
            <w:rPrChange w:id="1143" w:author="tyj" w:date="2020-07-20T09:38:38Z">
              <w:rPr/>
            </w:rPrChange>
          </w:rPr>
          <w:delText>部门</w:delText>
        </w:r>
      </w:del>
      <w:del w:id="1144" w:author="钟子英" w:date="2020-07-21T11:23:20Z">
        <w:r>
          <w:rPr>
            <w:highlight w:val="none"/>
            <w:rPrChange w:id="1145" w:author="tyj" w:date="2020-07-20T09:38:38Z">
              <w:rPr/>
            </w:rPrChange>
          </w:rPr>
          <w:delText>整体绩效</w:delText>
        </w:r>
      </w:del>
      <w:del w:id="1146" w:author="钟子英" w:date="2020-07-21T11:23:20Z">
        <w:r>
          <w:rPr>
            <w:rFonts w:hint="default"/>
            <w:highlight w:val="none"/>
            <w:lang w:val="en-US"/>
            <w:rPrChange w:id="1147" w:author="tyj" w:date="2020-07-20T09:38:38Z">
              <w:rPr>
                <w:rFonts w:hint="default"/>
                <w:lang w:val="en-US"/>
              </w:rPr>
            </w:rPrChange>
          </w:rPr>
          <w:delText>目标</w:delText>
        </w:r>
      </w:del>
      <w:ins w:id="1148" w:author="likun" w:date="2020-07-16T17:58:45Z">
        <w:del w:id="1149" w:author="钟子英" w:date="2020-07-21T11:23:20Z">
          <w:r>
            <w:rPr>
              <w:rFonts w:hint="eastAsia"/>
              <w:highlight w:val="none"/>
              <w:lang w:val="en-US" w:eastAsia="zh-CN"/>
              <w:rPrChange w:id="1150" w:author="tyj" w:date="2020-07-20T09:38:38Z">
                <w:rPr>
                  <w:rFonts w:hint="eastAsia"/>
                  <w:lang w:val="en-US" w:eastAsia="zh-CN"/>
                </w:rPr>
              </w:rPrChange>
            </w:rPr>
            <w:delText>指标</w:delText>
          </w:r>
        </w:del>
      </w:ins>
      <w:del w:id="1151" w:author="钟子英" w:date="2020-07-21T11:23:20Z">
        <w:r>
          <w:rPr>
            <w:highlight w:val="none"/>
            <w:rPrChange w:id="1152" w:author="tyj" w:date="2020-07-20T09:38:38Z">
              <w:rPr/>
            </w:rPrChange>
          </w:rPr>
          <w:delText>完成度不高的情况，如</w:delText>
        </w:r>
      </w:del>
      <w:del w:id="1153" w:author="钟子英" w:date="2020-07-21T11:23:20Z">
        <w:r>
          <w:rPr>
            <w:rFonts w:hint="eastAsia" w:ascii="仿宋_GB2312" w:hAnsi="仿宋_GB2312" w:cs="仿宋_GB2312"/>
            <w:szCs w:val="32"/>
            <w:highlight w:val="none"/>
            <w:rPrChange w:id="1154" w:author="tyj" w:date="2020-07-20T09:38:38Z">
              <w:rPr>
                <w:rFonts w:hint="eastAsia" w:ascii="仿宋_GB2312" w:hAnsi="仿宋_GB2312" w:cs="仿宋_GB2312"/>
                <w:szCs w:val="32"/>
              </w:rPr>
            </w:rPrChange>
          </w:rPr>
          <w:delText>人均体育场馆面积的目标值为2.5平方米/人，实际值为2.42平方米/人</w:delText>
        </w:r>
      </w:del>
      <w:del w:id="1155" w:author="钟子英" w:date="2020-07-21T11:23:20Z">
        <w:r>
          <w:rPr>
            <w:rFonts w:ascii="仿宋_GB2312" w:hAnsi="仿宋_GB2312" w:cs="仿宋_GB2312"/>
            <w:szCs w:val="32"/>
            <w:highlight w:val="none"/>
            <w:rPrChange w:id="1156" w:author="tyj" w:date="2020-07-20T09:38:38Z">
              <w:rPr>
                <w:rFonts w:ascii="仿宋_GB2312" w:hAnsi="仿宋_GB2312" w:cs="仿宋_GB2312"/>
                <w:szCs w:val="32"/>
              </w:rPr>
            </w:rPrChange>
          </w:rPr>
          <w:delText>，距离年初设定的绩效目标还略有差距</w:delText>
        </w:r>
      </w:del>
      <w:del w:id="1157" w:author="钟子英" w:date="2020-07-21T11:23:20Z">
        <w:r>
          <w:rPr>
            <w:rFonts w:hint="eastAsia" w:ascii="仿宋_GB2312" w:hAnsi="仿宋_GB2312" w:cs="仿宋_GB2312"/>
            <w:szCs w:val="32"/>
            <w:highlight w:val="none"/>
            <w:rPrChange w:id="1158" w:author="tyj" w:date="2020-07-20T09:38:38Z">
              <w:rPr>
                <w:rFonts w:hint="eastAsia" w:ascii="仿宋_GB2312" w:hAnsi="仿宋_GB2312" w:cs="仿宋_GB2312"/>
                <w:szCs w:val="32"/>
              </w:rPr>
            </w:rPrChange>
          </w:rPr>
          <w:delText>。</w:delText>
        </w:r>
      </w:del>
    </w:p>
    <w:p>
      <w:pPr>
        <w:pStyle w:val="8"/>
        <w:rPr>
          <w:del w:id="1159" w:author="tyj" w:date="2020-07-17T15:45:07Z"/>
          <w:rFonts w:hint="eastAsia" w:ascii="仿宋_GB2312" w:hAnsi="仿宋_GB2312" w:eastAsia="仿宋_GB2312" w:cs="仿宋_GB2312"/>
          <w:szCs w:val="32"/>
          <w:highlight w:val="none"/>
          <w:lang w:eastAsia="zh-CN"/>
          <w:rPrChange w:id="1160" w:author="tyj" w:date="2020-07-20T09:38:38Z">
            <w:rPr>
              <w:del w:id="1161" w:author="tyj" w:date="2020-07-17T15:45:07Z"/>
              <w:rFonts w:hint="eastAsia" w:ascii="仿宋_GB2312" w:hAnsi="仿宋_GB2312" w:eastAsia="仿宋_GB2312" w:cs="仿宋_GB2312"/>
              <w:szCs w:val="32"/>
              <w:lang w:eastAsia="zh-CN"/>
            </w:rPr>
          </w:rPrChange>
        </w:rPr>
      </w:pPr>
      <w:del w:id="1162" w:author="tyj" w:date="2020-07-17T15:45:07Z">
        <w:r>
          <w:rPr>
            <w:rFonts w:hint="eastAsia" w:ascii="仿宋_GB2312" w:hAnsi="仿宋_GB2312" w:cs="仿宋_GB2312"/>
            <w:szCs w:val="32"/>
            <w:highlight w:val="none"/>
            <w:rPrChange w:id="1163" w:author="tyj" w:date="2020-07-20T09:38:38Z">
              <w:rPr>
                <w:rFonts w:hint="eastAsia" w:ascii="仿宋_GB2312" w:hAnsi="仿宋_GB2312" w:cs="仿宋_GB2312"/>
                <w:szCs w:val="32"/>
              </w:rPr>
            </w:rPrChange>
          </w:rPr>
          <w:delText>（4）虽然2019年</w:delText>
        </w:r>
      </w:del>
      <w:del w:id="1164" w:author="tyj" w:date="2020-07-17T15:45:07Z">
        <w:r>
          <w:rPr>
            <w:highlight w:val="none"/>
            <w:rPrChange w:id="1165" w:author="tyj" w:date="2020-07-20T09:38:38Z">
              <w:rPr/>
            </w:rPrChange>
          </w:rPr>
          <w:delText>我局为促进地方经济、社会发展和生态环境建设做出了应有的贡献，并多次获得省委、省政府领导批示</w:delText>
        </w:r>
      </w:del>
      <w:del w:id="1166" w:author="tyj" w:date="2020-07-17T15:45:07Z">
        <w:r>
          <w:rPr>
            <w:rFonts w:hint="eastAsia"/>
            <w:highlight w:val="none"/>
            <w:rPrChange w:id="1167" w:author="tyj" w:date="2020-07-20T09:38:38Z">
              <w:rPr>
                <w:rFonts w:hint="eastAsia"/>
              </w:rPr>
            </w:rPrChange>
          </w:rPr>
          <w:delText>和</w:delText>
        </w:r>
      </w:del>
      <w:del w:id="1168" w:author="tyj" w:date="2020-07-17T15:45:07Z">
        <w:r>
          <w:rPr>
            <w:highlight w:val="none"/>
            <w:rPrChange w:id="1169" w:author="tyj" w:date="2020-07-20T09:38:38Z">
              <w:rPr/>
            </w:rPrChange>
          </w:rPr>
          <w:delText>表扬</w:delText>
        </w:r>
      </w:del>
      <w:del w:id="1170" w:author="tyj" w:date="2020-07-17T15:45:07Z">
        <w:r>
          <w:rPr>
            <w:rFonts w:hint="eastAsia"/>
            <w:highlight w:val="none"/>
            <w:rPrChange w:id="1171" w:author="tyj" w:date="2020-07-20T09:38:38Z">
              <w:rPr>
                <w:rFonts w:hint="eastAsia"/>
              </w:rPr>
            </w:rPrChange>
          </w:rPr>
          <w:delText>。</w:delText>
        </w:r>
      </w:del>
      <w:del w:id="1172" w:author="tyj" w:date="2020-07-17T15:45:07Z">
        <w:r>
          <w:rPr>
            <w:rFonts w:hint="eastAsia"/>
            <w:highlight w:val="none"/>
            <w:rPrChange w:id="1173" w:author="tyj" w:date="2020-07-20T09:38:38Z">
              <w:rPr>
                <w:rFonts w:hint="eastAsia"/>
                <w:highlight w:val="yellow"/>
              </w:rPr>
            </w:rPrChange>
          </w:rPr>
          <w:delText>但从社会效益的角度来看，我局管理的行业和领域及项目支出的履职效果还有待提升。</w:delText>
        </w:r>
      </w:del>
      <w:ins w:id="1174" w:author="likun" w:date="2020-07-16T17:59:34Z">
        <w:del w:id="1175" w:author="tyj" w:date="2020-07-17T15:45:07Z">
          <w:r>
            <w:rPr>
              <w:rFonts w:hint="eastAsia"/>
              <w:highlight w:val="none"/>
              <w:lang w:eastAsia="zh-CN"/>
              <w:rPrChange w:id="1176" w:author="tyj" w:date="2020-07-20T09:38:38Z">
                <w:rPr>
                  <w:rFonts w:hint="eastAsia"/>
                  <w:highlight w:val="yellow"/>
                  <w:lang w:eastAsia="zh-CN"/>
                </w:rPr>
              </w:rPrChange>
            </w:rPr>
            <w:delText>（</w:delText>
          </w:r>
        </w:del>
      </w:ins>
      <w:ins w:id="1177" w:author="likun" w:date="2020-07-16T17:59:36Z">
        <w:del w:id="1178" w:author="tyj" w:date="2020-07-17T15:45:07Z">
          <w:r>
            <w:rPr>
              <w:rFonts w:hint="eastAsia"/>
              <w:highlight w:val="none"/>
              <w:lang w:val="en-US" w:eastAsia="zh-CN"/>
              <w:rPrChange w:id="1179" w:author="tyj" w:date="2020-07-20T09:38:38Z">
                <w:rPr>
                  <w:rFonts w:hint="eastAsia"/>
                  <w:highlight w:val="yellow"/>
                  <w:lang w:val="en-US" w:eastAsia="zh-CN"/>
                </w:rPr>
              </w:rPrChange>
            </w:rPr>
            <w:delText>结论</w:delText>
          </w:r>
        </w:del>
      </w:ins>
      <w:ins w:id="1180" w:author="likun" w:date="2020-07-16T17:59:37Z">
        <w:del w:id="1181" w:author="tyj" w:date="2020-07-17T15:45:07Z">
          <w:r>
            <w:rPr>
              <w:rFonts w:hint="eastAsia"/>
              <w:highlight w:val="none"/>
              <w:lang w:val="en-US" w:eastAsia="zh-CN"/>
              <w:rPrChange w:id="1182" w:author="tyj" w:date="2020-07-20T09:38:38Z">
                <w:rPr>
                  <w:rFonts w:hint="eastAsia"/>
                  <w:highlight w:val="yellow"/>
                  <w:lang w:val="en-US" w:eastAsia="zh-CN"/>
                </w:rPr>
              </w:rPrChange>
            </w:rPr>
            <w:delText>从何</w:delText>
          </w:r>
        </w:del>
      </w:ins>
      <w:ins w:id="1183" w:author="likun" w:date="2020-07-16T17:59:39Z">
        <w:del w:id="1184" w:author="tyj" w:date="2020-07-17T15:45:07Z">
          <w:r>
            <w:rPr>
              <w:rFonts w:hint="eastAsia"/>
              <w:highlight w:val="none"/>
              <w:lang w:val="en-US" w:eastAsia="zh-CN"/>
              <w:rPrChange w:id="1185" w:author="tyj" w:date="2020-07-20T09:38:38Z">
                <w:rPr>
                  <w:rFonts w:hint="eastAsia"/>
                  <w:highlight w:val="yellow"/>
                  <w:lang w:val="en-US" w:eastAsia="zh-CN"/>
                </w:rPr>
              </w:rPrChange>
            </w:rPr>
            <w:delText>而来</w:delText>
          </w:r>
        </w:del>
      </w:ins>
      <w:ins w:id="1186" w:author="likun" w:date="2020-07-16T17:59:40Z">
        <w:del w:id="1187" w:author="tyj" w:date="2020-07-17T15:45:07Z">
          <w:r>
            <w:rPr>
              <w:rFonts w:hint="eastAsia"/>
              <w:highlight w:val="none"/>
              <w:lang w:val="en-US" w:eastAsia="zh-CN"/>
              <w:rPrChange w:id="1188" w:author="tyj" w:date="2020-07-20T09:38:38Z">
                <w:rPr>
                  <w:rFonts w:hint="eastAsia"/>
                  <w:highlight w:val="yellow"/>
                  <w:lang w:val="en-US" w:eastAsia="zh-CN"/>
                </w:rPr>
              </w:rPrChange>
            </w:rPr>
            <w:delText>？</w:delText>
          </w:r>
        </w:del>
      </w:ins>
      <w:ins w:id="1189" w:author="likun" w:date="2020-07-16T17:59:28Z">
        <w:del w:id="1190" w:author="tyj" w:date="2020-07-17T15:45:07Z">
          <w:r>
            <w:rPr>
              <w:rFonts w:hint="eastAsia"/>
              <w:highlight w:val="none"/>
              <w:lang w:eastAsia="zh-CN"/>
              <w:rPrChange w:id="1191" w:author="tyj" w:date="2020-07-20T09:38:38Z">
                <w:rPr>
                  <w:rFonts w:hint="eastAsia"/>
                  <w:highlight w:val="yellow"/>
                  <w:lang w:eastAsia="zh-CN"/>
                </w:rPr>
              </w:rPrChange>
            </w:rPr>
            <w:delText>）</w:delText>
          </w:r>
        </w:del>
      </w:ins>
    </w:p>
    <w:p>
      <w:pPr>
        <w:pStyle w:val="2"/>
        <w:ind w:firstLine="643"/>
        <w:rPr>
          <w:rFonts w:hAnsi="仿宋"/>
          <w:highlight w:val="none"/>
          <w:rPrChange w:id="1192" w:author="tyj" w:date="2020-07-20T09:38:38Z">
            <w:rPr>
              <w:rFonts w:hAnsi="仿宋"/>
            </w:rPr>
          </w:rPrChange>
        </w:rPr>
      </w:pPr>
      <w:bookmarkStart w:id="72" w:name="_Toc40970059"/>
      <w:bookmarkStart w:id="73" w:name="_Toc26315"/>
      <w:bookmarkStart w:id="74" w:name="_Toc40954357"/>
      <w:r>
        <w:rPr>
          <w:rFonts w:hint="eastAsia"/>
          <w:highlight w:val="none"/>
          <w:rPrChange w:id="1193" w:author="tyj" w:date="2020-07-20T09:38:38Z">
            <w:rPr>
              <w:rFonts w:hint="eastAsia"/>
            </w:rPr>
          </w:rPrChange>
        </w:rPr>
        <w:t>2.改进</w:t>
      </w:r>
      <w:r>
        <w:rPr>
          <w:highlight w:val="none"/>
          <w:rPrChange w:id="1194" w:author="tyj" w:date="2020-07-20T09:38:38Z">
            <w:rPr/>
          </w:rPrChange>
        </w:rPr>
        <w:t>意见</w:t>
      </w:r>
      <w:r>
        <w:rPr>
          <w:rFonts w:hint="eastAsia"/>
          <w:highlight w:val="none"/>
          <w:rPrChange w:id="1195" w:author="tyj" w:date="2020-07-20T09:38:38Z">
            <w:rPr>
              <w:rFonts w:hint="eastAsia"/>
            </w:rPr>
          </w:rPrChange>
        </w:rPr>
        <w:t>和建议</w:t>
      </w:r>
      <w:bookmarkEnd w:id="72"/>
      <w:bookmarkEnd w:id="73"/>
      <w:bookmarkEnd w:id="74"/>
    </w:p>
    <w:p>
      <w:pPr>
        <w:rPr>
          <w:highlight w:val="none"/>
          <w:rPrChange w:id="1196" w:author="tyj" w:date="2020-07-20T09:38:38Z">
            <w:rPr/>
          </w:rPrChange>
        </w:rPr>
      </w:pPr>
      <w:r>
        <w:rPr>
          <w:rFonts w:hint="eastAsia"/>
          <w:highlight w:val="none"/>
          <w:rPrChange w:id="1197" w:author="tyj" w:date="2020-07-20T09:38:38Z">
            <w:rPr>
              <w:rFonts w:hint="eastAsia"/>
            </w:rPr>
          </w:rPrChange>
        </w:rPr>
        <w:t>（</w:t>
      </w:r>
      <w:r>
        <w:rPr>
          <w:highlight w:val="none"/>
          <w:rPrChange w:id="1198" w:author="tyj" w:date="2020-07-20T09:38:38Z">
            <w:rPr/>
          </w:rPrChange>
        </w:rPr>
        <w:t>1</w:t>
      </w:r>
      <w:r>
        <w:rPr>
          <w:rFonts w:hint="eastAsia"/>
          <w:highlight w:val="none"/>
          <w:rPrChange w:id="1199" w:author="tyj" w:date="2020-07-20T09:38:38Z">
            <w:rPr>
              <w:rFonts w:hint="eastAsia"/>
            </w:rPr>
          </w:rPrChange>
        </w:rPr>
        <w:t>）对于</w:t>
      </w:r>
      <w:r>
        <w:rPr>
          <w:highlight w:val="none"/>
          <w:rPrChange w:id="1200" w:author="tyj" w:date="2020-07-20T09:38:38Z">
            <w:rPr/>
          </w:rPrChange>
        </w:rPr>
        <w:t>体育活动、赛事的季节性安排，尤其是今年受</w:t>
      </w:r>
      <w:del w:id="1201" w:author="tyj" w:date="2020-07-17T15:43:46Z">
        <w:r>
          <w:rPr>
            <w:highlight w:val="none"/>
            <w:rPrChange w:id="1202" w:author="tyj" w:date="2020-07-20T09:38:38Z">
              <w:rPr/>
            </w:rPrChange>
          </w:rPr>
          <w:delText>疫情、天气</w:delText>
        </w:r>
      </w:del>
      <w:ins w:id="1203" w:author="tyj" w:date="2020-07-17T15:43:46Z">
        <w:r>
          <w:rPr>
            <w:rFonts w:hint="eastAsia"/>
            <w:highlight w:val="none"/>
            <w:lang w:eastAsia="zh-CN"/>
            <w:rPrChange w:id="1204" w:author="tyj" w:date="2020-07-20T09:38:38Z">
              <w:rPr>
                <w:rFonts w:hint="eastAsia"/>
                <w:lang w:eastAsia="zh-CN"/>
              </w:rPr>
            </w:rPrChange>
          </w:rPr>
          <w:t>各种</w:t>
        </w:r>
      </w:ins>
      <w:ins w:id="1205" w:author="tyj" w:date="2020-07-17T15:43:47Z">
        <w:r>
          <w:rPr>
            <w:rFonts w:hint="eastAsia"/>
            <w:highlight w:val="none"/>
            <w:lang w:eastAsia="zh-CN"/>
            <w:rPrChange w:id="1206" w:author="tyj" w:date="2020-07-20T09:38:38Z">
              <w:rPr>
                <w:rFonts w:hint="eastAsia"/>
                <w:lang w:eastAsia="zh-CN"/>
              </w:rPr>
            </w:rPrChange>
          </w:rPr>
          <w:t>客观</w:t>
        </w:r>
      </w:ins>
      <w:ins w:id="1207" w:author="tyj" w:date="2020-07-17T15:43:51Z">
        <w:r>
          <w:rPr>
            <w:rFonts w:hint="eastAsia"/>
            <w:highlight w:val="none"/>
            <w:lang w:eastAsia="zh-CN"/>
            <w:rPrChange w:id="1208" w:author="tyj" w:date="2020-07-20T09:38:38Z">
              <w:rPr>
                <w:rFonts w:hint="eastAsia"/>
                <w:lang w:eastAsia="zh-CN"/>
              </w:rPr>
            </w:rPrChange>
          </w:rPr>
          <w:t>因素</w:t>
        </w:r>
      </w:ins>
      <w:del w:id="1209" w:author="tyj" w:date="2020-07-17T15:43:56Z">
        <w:r>
          <w:rPr>
            <w:highlight w:val="none"/>
            <w:rPrChange w:id="1210" w:author="tyj" w:date="2020-07-20T09:38:38Z">
              <w:rPr/>
            </w:rPrChange>
          </w:rPr>
          <w:delText>影响等因素</w:delText>
        </w:r>
      </w:del>
      <w:ins w:id="1211" w:author="tyj" w:date="2020-07-17T15:43:56Z">
        <w:r>
          <w:rPr>
            <w:rFonts w:hint="eastAsia"/>
            <w:highlight w:val="none"/>
            <w:lang w:eastAsia="zh-CN"/>
            <w:rPrChange w:id="1212" w:author="tyj" w:date="2020-07-20T09:38:38Z">
              <w:rPr>
                <w:rFonts w:hint="eastAsia"/>
                <w:lang w:eastAsia="zh-CN"/>
              </w:rPr>
            </w:rPrChange>
          </w:rPr>
          <w:t>的</w:t>
        </w:r>
      </w:ins>
      <w:ins w:id="1213" w:author="tyj" w:date="2020-07-17T15:44:04Z">
        <w:r>
          <w:rPr>
            <w:rFonts w:hint="eastAsia"/>
            <w:highlight w:val="none"/>
            <w:lang w:eastAsia="zh-CN"/>
            <w:rPrChange w:id="1214" w:author="tyj" w:date="2020-07-20T09:38:38Z">
              <w:rPr>
                <w:rFonts w:hint="eastAsia"/>
                <w:lang w:eastAsia="zh-CN"/>
              </w:rPr>
            </w:rPrChange>
          </w:rPr>
          <w:t>影响</w:t>
        </w:r>
      </w:ins>
      <w:del w:id="1215" w:author="tyj" w:date="2020-07-17T15:44:06Z">
        <w:r>
          <w:rPr>
            <w:highlight w:val="none"/>
            <w:rPrChange w:id="1216" w:author="tyj" w:date="2020-07-20T09:38:38Z">
              <w:rPr/>
            </w:rPrChange>
          </w:rPr>
          <w:delText>必然</w:delText>
        </w:r>
      </w:del>
      <w:r>
        <w:rPr>
          <w:highlight w:val="none"/>
          <w:rPrChange w:id="1217" w:author="tyj" w:date="2020-07-20T09:38:38Z">
            <w:rPr/>
          </w:rPrChange>
        </w:rPr>
        <w:t>导致部分项目预算执行率低的情况，</w:t>
      </w:r>
      <w:r>
        <w:rPr>
          <w:rFonts w:hint="eastAsia"/>
          <w:highlight w:val="none"/>
          <w:rPrChange w:id="1218" w:author="tyj" w:date="2020-07-20T09:38:38Z">
            <w:rPr>
              <w:rFonts w:hint="eastAsia"/>
            </w:rPr>
          </w:rPrChange>
        </w:rPr>
        <w:t>希望广东省财政厅能考虑</w:t>
      </w:r>
      <w:r>
        <w:rPr>
          <w:rFonts w:hint="eastAsia"/>
          <w:highlight w:val="none"/>
          <w:lang w:val="en-US" w:eastAsia="zh-CN"/>
          <w:rPrChange w:id="1219" w:author="tyj" w:date="2020-07-20T09:38:38Z">
            <w:rPr>
              <w:rFonts w:hint="eastAsia"/>
              <w:lang w:val="en-US" w:eastAsia="zh-CN"/>
            </w:rPr>
          </w:rPrChange>
        </w:rPr>
        <w:t>体育行业</w:t>
      </w:r>
      <w:r>
        <w:rPr>
          <w:rFonts w:hint="eastAsia"/>
          <w:highlight w:val="none"/>
          <w:rPrChange w:id="1220" w:author="tyj" w:date="2020-07-20T09:38:38Z">
            <w:rPr>
              <w:rFonts w:hint="eastAsia"/>
            </w:rPr>
          </w:rPrChange>
        </w:rPr>
        <w:t>的特殊性</w:t>
      </w:r>
      <w:del w:id="1221" w:author="likun" w:date="2020-07-16T18:00:48Z">
        <w:r>
          <w:rPr>
            <w:rFonts w:hint="eastAsia"/>
            <w:highlight w:val="none"/>
            <w:rPrChange w:id="1222" w:author="tyj" w:date="2020-07-20T09:38:38Z">
              <w:rPr>
                <w:rFonts w:hint="eastAsia"/>
              </w:rPr>
            </w:rPrChange>
          </w:rPr>
          <w:delText>，给予</w:delText>
        </w:r>
      </w:del>
      <w:del w:id="1223" w:author="likun" w:date="2020-07-16T18:00:47Z">
        <w:r>
          <w:rPr>
            <w:highlight w:val="none"/>
            <w:rPrChange w:id="1224" w:author="tyj" w:date="2020-07-20T09:38:38Z">
              <w:rPr/>
            </w:rPrChange>
          </w:rPr>
          <w:delText>适当的政</w:delText>
        </w:r>
      </w:del>
      <w:del w:id="1225" w:author="likun" w:date="2020-07-16T18:00:46Z">
        <w:r>
          <w:rPr>
            <w:highlight w:val="none"/>
            <w:rPrChange w:id="1226" w:author="tyj" w:date="2020-07-20T09:38:38Z">
              <w:rPr/>
            </w:rPrChange>
          </w:rPr>
          <w:delText>策优惠</w:delText>
        </w:r>
      </w:del>
      <w:r>
        <w:rPr>
          <w:highlight w:val="none"/>
          <w:rPrChange w:id="1227" w:author="tyj" w:date="2020-07-20T09:38:38Z">
            <w:rPr/>
          </w:rPrChange>
        </w:rPr>
        <w:t>。</w:t>
      </w:r>
    </w:p>
    <w:p>
      <w:pPr>
        <w:pStyle w:val="8"/>
        <w:rPr>
          <w:rFonts w:ascii="仿宋_GB2312" w:hAnsi="仿宋_GB2312" w:cs="仿宋_GB2312"/>
          <w:szCs w:val="32"/>
        </w:rPr>
      </w:pPr>
      <w:r>
        <w:rPr>
          <w:rFonts w:ascii="仿宋_GB2312" w:hAnsi="仿宋_GB2312" w:cs="仿宋_GB2312"/>
          <w:szCs w:val="32"/>
          <w:highlight w:val="none"/>
          <w:rPrChange w:id="1228" w:author="tyj" w:date="2020-07-20T09:38:38Z">
            <w:rPr>
              <w:rFonts w:ascii="仿宋_GB2312" w:hAnsi="仿宋_GB2312" w:cs="仿宋_GB2312"/>
              <w:szCs w:val="32"/>
            </w:rPr>
          </w:rPrChange>
        </w:rPr>
        <w:t>（2）加强和群众沟通，及时开展公众满意度调查，了解人民群众对我局各项工作的满意度，切实解决群众密</w:t>
      </w:r>
      <w:r>
        <w:rPr>
          <w:rFonts w:ascii="仿宋_GB2312" w:hAnsi="仿宋_GB2312" w:cs="仿宋_GB2312"/>
          <w:szCs w:val="32"/>
        </w:rPr>
        <w:t>切关心的</w:t>
      </w:r>
      <w:del w:id="1229" w:author="likun" w:date="2020-07-16T18:01:01Z">
        <w:r>
          <w:rPr>
            <w:rFonts w:hint="default" w:ascii="仿宋_GB2312" w:hAnsi="仿宋_GB2312" w:cs="仿宋_GB2312"/>
            <w:szCs w:val="32"/>
            <w:lang w:val="en-US"/>
          </w:rPr>
          <w:delText>文体</w:delText>
        </w:r>
      </w:del>
      <w:ins w:id="1230" w:author="likun" w:date="2020-07-16T18:01:11Z">
        <w:r>
          <w:rPr>
            <w:rFonts w:hint="eastAsia" w:ascii="仿宋_GB2312" w:hAnsi="仿宋_GB2312" w:cs="仿宋_GB2312"/>
            <w:szCs w:val="32"/>
            <w:lang w:val="en-US" w:eastAsia="zh-CN"/>
          </w:rPr>
          <w:t>体育</w:t>
        </w:r>
      </w:ins>
      <w:r>
        <w:rPr>
          <w:rFonts w:ascii="仿宋_GB2312" w:hAnsi="仿宋_GB2312" w:cs="仿宋_GB2312"/>
          <w:szCs w:val="32"/>
        </w:rPr>
        <w:t>需求。</w:t>
      </w:r>
    </w:p>
    <w:p>
      <w:pPr>
        <w:pStyle w:val="8"/>
        <w:rPr>
          <w:del w:id="1231" w:author="钟子英" w:date="2020-07-21T11:23:28Z"/>
          <w:rFonts w:ascii="仿宋_GB2312" w:hAnsi="仿宋_GB2312" w:cs="仿宋_GB2312"/>
          <w:szCs w:val="32"/>
        </w:rPr>
      </w:pPr>
      <w:del w:id="1232" w:author="钟子英" w:date="2020-07-21T11:23:28Z">
        <w:r>
          <w:rPr>
            <w:rFonts w:hint="eastAsia" w:ascii="仿宋_GB2312" w:hAnsi="仿宋_GB2312" w:cs="仿宋_GB2312"/>
            <w:szCs w:val="32"/>
          </w:rPr>
          <w:delText>（</w:delText>
        </w:r>
      </w:del>
      <w:del w:id="1233" w:author="钟子英" w:date="2020-07-21T11:23:28Z">
        <w:r>
          <w:rPr>
            <w:rFonts w:ascii="仿宋_GB2312" w:hAnsi="仿宋_GB2312" w:cs="仿宋_GB2312"/>
            <w:szCs w:val="32"/>
          </w:rPr>
          <w:delText>3</w:delText>
        </w:r>
      </w:del>
      <w:del w:id="1234" w:author="钟子英" w:date="2020-07-21T11:23:28Z">
        <w:r>
          <w:rPr>
            <w:rFonts w:hint="eastAsia" w:ascii="仿宋_GB2312" w:hAnsi="仿宋_GB2312" w:cs="仿宋_GB2312"/>
            <w:szCs w:val="32"/>
          </w:rPr>
          <w:delText>）应提升绩效目标设定的科学性或强化对绩效目标完成情况的跟踪，确保各项绩效目标均能完成，以提升财政预算资金的使用效益。</w:delText>
        </w:r>
      </w:del>
    </w:p>
    <w:p>
      <w:pPr>
        <w:pStyle w:val="8"/>
        <w:rPr>
          <w:rFonts w:ascii="仿宋_GB2312" w:hAnsi="仿宋_GB2312" w:cs="仿宋_GB2312"/>
          <w:szCs w:val="32"/>
        </w:rPr>
      </w:pPr>
      <w:r>
        <w:rPr>
          <w:rFonts w:hint="eastAsia" w:ascii="仿宋_GB2312" w:hAnsi="仿宋_GB2312" w:cs="仿宋_GB2312"/>
          <w:szCs w:val="32"/>
        </w:rPr>
        <w:t>（</w:t>
      </w:r>
      <w:del w:id="1235" w:author="钟子英" w:date="2020-07-21T11:23:31Z">
        <w:r>
          <w:rPr>
            <w:rFonts w:hint="default" w:ascii="仿宋_GB2312" w:hAnsi="仿宋_GB2312" w:cs="仿宋_GB2312"/>
            <w:szCs w:val="32"/>
            <w:lang w:val="en-US"/>
          </w:rPr>
          <w:delText>4</w:delText>
        </w:r>
      </w:del>
      <w:ins w:id="1236" w:author="钟子英" w:date="2020-07-21T11:23:31Z">
        <w:r>
          <w:rPr>
            <w:rFonts w:hint="eastAsia" w:ascii="仿宋_GB2312" w:hAnsi="仿宋_GB2312" w:cs="仿宋_GB2312"/>
            <w:szCs w:val="32"/>
            <w:lang w:val="en-US" w:eastAsia="zh-CN"/>
          </w:rPr>
          <w:t>3</w:t>
        </w:r>
      </w:ins>
      <w:r>
        <w:rPr>
          <w:rFonts w:hint="eastAsia" w:ascii="仿宋_GB2312" w:hAnsi="仿宋_GB2312" w:cs="仿宋_GB2312"/>
          <w:szCs w:val="32"/>
        </w:rPr>
        <w:t>）加强与社会公众或部门（单位）等服务对象沟通与</w:t>
      </w:r>
      <w:r>
        <w:rPr>
          <w:rFonts w:cs="仿宋_GB2312"/>
          <w:szCs w:val="32"/>
        </w:rPr>
        <w:t>了解</w:t>
      </w:r>
      <w:r>
        <w:rPr>
          <w:rFonts w:hint="eastAsia" w:cs="仿宋_GB2312"/>
          <w:szCs w:val="32"/>
        </w:rPr>
        <w:t>，切实了解服务对象的需求，有力提升公共产品与服务的质量，提升我局的社会服务水平与影响力。</w:t>
      </w:r>
    </w:p>
    <w:p>
      <w:pPr>
        <w:pStyle w:val="8"/>
      </w:pPr>
      <w:bookmarkStart w:id="75" w:name="_Toc18774"/>
      <w:r>
        <w:rPr>
          <w:rStyle w:val="23"/>
          <w:rFonts w:hint="eastAsia"/>
        </w:rPr>
        <w:t>三、主要绩效</w:t>
      </w:r>
      <w:bookmarkEnd w:id="75"/>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bookmarkStart w:id="76" w:name="_Toc16046"/>
      <w:r>
        <w:rPr>
          <w:rFonts w:hint="eastAsia" w:ascii="仿宋_GB2312" w:hAnsi="仿宋_GB2312" w:eastAsia="仿宋_GB2312" w:cs="仿宋_GB2312"/>
          <w:color w:val="000000" w:themeColor="text1"/>
          <w:sz w:val="32"/>
          <w:szCs w:val="32"/>
          <w14:textFill>
            <w14:solidFill>
              <w14:schemeClr w14:val="tx1"/>
            </w14:solidFill>
          </w14:textFill>
        </w:rPr>
        <w:t>一年来，省体育局在省委、省政府的坚强领导下，在国家体育总局的精心指导下，全省体育事业发展取得新成绩。全民健身活动蓬勃开展，全省人均体育场地面积达到2.</w:t>
      </w:r>
      <w:r>
        <w:rPr>
          <w:rFonts w:hint="eastAsia" w:ascii="仿宋_GB2312" w:hAnsi="仿宋_GB2312" w:eastAsia="仿宋_GB2312" w:cs="仿宋_GB2312"/>
          <w:color w:val="000000" w:themeColor="text1"/>
          <w:kern w:val="0"/>
          <w:sz w:val="32"/>
          <w:szCs w:val="32"/>
          <w14:textFill>
            <w14:solidFill>
              <w14:schemeClr w14:val="tx1"/>
            </w14:solidFill>
          </w14:textFill>
        </w:rPr>
        <w:t>4</w:t>
      </w:r>
      <w:del w:id="1237" w:author="tyj" w:date="2020-07-22T08:55:20Z">
        <w:r>
          <w:rPr>
            <w:rFonts w:hint="default" w:ascii="仿宋_GB2312" w:hAnsi="仿宋_GB2312" w:eastAsia="仿宋_GB2312" w:cs="仿宋_GB2312"/>
            <w:color w:val="000000" w:themeColor="text1"/>
            <w:kern w:val="0"/>
            <w:sz w:val="32"/>
            <w:szCs w:val="32"/>
            <w:lang w:val="en-US"/>
            <w14:textFill>
              <w14:solidFill>
                <w14:schemeClr w14:val="tx1"/>
              </w14:solidFill>
            </w14:textFill>
          </w:rPr>
          <w:delText>2</w:delText>
        </w:r>
      </w:del>
      <w:ins w:id="1238" w:author="tyj" w:date="2020-07-22T08:55:20Z">
        <w:r>
          <w:rPr>
            <w:rFonts w:hint="eastAsia" w:cs="仿宋_GB2312"/>
            <w:color w:val="000000" w:themeColor="text1"/>
            <w:kern w:val="0"/>
            <w:sz w:val="32"/>
            <w:szCs w:val="32"/>
            <w:lang w:val="en-US" w:eastAsia="zh-CN"/>
            <w14:textFill>
              <w14:solidFill>
                <w14:schemeClr w14:val="tx1"/>
              </w14:solidFill>
            </w14:textFill>
          </w:rPr>
          <w:t>6</w:t>
        </w:r>
      </w:ins>
      <w:r>
        <w:rPr>
          <w:rFonts w:hint="eastAsia" w:ascii="仿宋_GB2312" w:hAnsi="仿宋_GB2312" w:eastAsia="仿宋_GB2312" w:cs="仿宋_GB2312"/>
          <w:color w:val="000000" w:themeColor="text1"/>
          <w:kern w:val="0"/>
          <w:sz w:val="32"/>
          <w:szCs w:val="32"/>
          <w14:textFill>
            <w14:solidFill>
              <w14:schemeClr w14:val="tx1"/>
            </w14:solidFill>
          </w14:textFill>
        </w:rPr>
        <w:t>平方米，</w:t>
      </w:r>
      <w:r>
        <w:rPr>
          <w:rFonts w:hint="eastAsia" w:ascii="仿宋_GB2312" w:hAnsi="仿宋_GB2312" w:eastAsia="仿宋_GB2312" w:cs="仿宋_GB2312"/>
          <w:color w:val="000000" w:themeColor="text1"/>
          <w:sz w:val="32"/>
          <w:szCs w:val="32"/>
          <w14:textFill>
            <w14:solidFill>
              <w14:schemeClr w14:val="tx1"/>
            </w14:solidFill>
          </w14:textFill>
        </w:rPr>
        <w:t>体育公共服务水平进一步提升，国民体质素质进一步增强</w:t>
      </w:r>
      <w:r>
        <w:rPr>
          <w:rFonts w:hint="eastAsia" w:ascii="仿宋_GB2312" w:hAnsi="仿宋_GB2312" w:eastAsia="仿宋_GB2312" w:cs="仿宋_GB2312"/>
          <w:color w:val="000000" w:themeColor="text1"/>
          <w:kern w:val="0"/>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“放管服”改革取得新突破，行政权力事项从原来的13项压减到7项。</w:t>
      </w:r>
      <w:r>
        <w:rPr>
          <w:rFonts w:hint="eastAsia" w:ascii="仿宋_GB2312" w:hAnsi="仿宋_GB2312" w:eastAsia="仿宋_GB2312" w:cs="仿宋_GB2312"/>
          <w:color w:val="000000" w:themeColor="text1"/>
          <w:kern w:val="0"/>
          <w:sz w:val="32"/>
          <w:szCs w:val="32"/>
          <w14:textFill>
            <w14:solidFill>
              <w14:schemeClr w14:val="tx1"/>
            </w14:solidFill>
          </w14:textFill>
        </w:rPr>
        <w:t>体育赛事精彩纷呈，</w:t>
      </w:r>
      <w:r>
        <w:rPr>
          <w:rFonts w:hint="eastAsia" w:ascii="仿宋_GB2312" w:hAnsi="仿宋_GB2312" w:eastAsia="仿宋_GB2312" w:cs="仿宋_GB2312"/>
          <w:color w:val="000000" w:themeColor="text1"/>
          <w:sz w:val="32"/>
          <w:szCs w:val="32"/>
          <w14:textFill>
            <w14:solidFill>
              <w14:schemeClr w14:val="tx1"/>
            </w14:solidFill>
          </w14:textFill>
        </w:rPr>
        <w:t>成功举办了2019年国际篮联篮球世界杯和定向世界杯决赛，第二届全国青运会成绩位居全国前列，东京奥运会和全国冬运会备战工作扎实推进，汕头亚青会筹备工作取得新进展；青少年身体素养和健康水平持续提高，后备人才培养体系不断优化；篮球改革引领行业发展，梅州足球特区建设加快推进；体育产业不断壮大，2018年体育产业总规模预计达到4636.91亿元，体育产业增加值1602.33亿元，位居全国前列。2019年广东销售体育彩票200.91亿元，筹集公益金51.63亿元。</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一年来，我们主要做了以下工作。</w:t>
      </w:r>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（一）坚持以人民为中心的发展思想，深入推进全民健身与全民健康深度融合</w:t>
      </w:r>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1.不断完善全民健身政策体系。</w:t>
      </w:r>
      <w:r>
        <w:rPr>
          <w:rFonts w:hint="eastAsia" w:ascii="仿宋_GB2312" w:hAnsi="仿宋_GB2312" w:eastAsia="仿宋_GB2312" w:cs="仿宋_GB2312"/>
          <w:color w:val="000000" w:themeColor="text1"/>
          <w:kern w:val="0"/>
          <w:sz w:val="32"/>
          <w:szCs w:val="32"/>
          <w14:textFill>
            <w14:solidFill>
              <w14:schemeClr w14:val="tx1"/>
            </w14:solidFill>
          </w14:textFill>
        </w:rPr>
        <w:t>《广东省全民健身条例》7月1日正式施行</w:t>
      </w:r>
      <w:r>
        <w:rPr>
          <w:rFonts w:hint="eastAsia" w:ascii="仿宋_GB2312" w:hAnsi="仿宋_GB2312" w:eastAsia="仿宋_GB2312" w:cs="仿宋_GB2312"/>
          <w:color w:val="000000" w:themeColor="text1"/>
          <w:sz w:val="32"/>
          <w:szCs w:val="32"/>
          <w14:textFill>
            <w14:solidFill>
              <w14:schemeClr w14:val="tx1"/>
            </w14:solidFill>
          </w14:textFill>
        </w:rPr>
        <w:t>，制定相关配套政策，从制度顶层设计保障全民健身服务工作；出台《广东省省级体育社会团体成立登记、变更和年检前置审查工作指南（试行）》和《关于进一步加强全民健身器材安全使用和管理工作的通知》，</w:t>
      </w:r>
      <w:r>
        <w:rPr>
          <w:rFonts w:hint="eastAsia" w:ascii="仿宋_GB2312" w:hAnsi="仿宋_GB2312" w:eastAsia="仿宋_GB2312" w:cs="仿宋_GB2312"/>
          <w:color w:val="000000" w:themeColor="text1"/>
          <w:kern w:val="0"/>
          <w:sz w:val="32"/>
          <w:szCs w:val="32"/>
          <w14:textFill>
            <w14:solidFill>
              <w14:schemeClr w14:val="tx1"/>
            </w14:solidFill>
          </w14:textFill>
        </w:rPr>
        <w:t>参与</w:t>
      </w:r>
      <w:r>
        <w:rPr>
          <w:rFonts w:hint="eastAsia" w:ascii="仿宋_GB2312" w:hAnsi="仿宋_GB2312" w:eastAsia="仿宋_GB2312" w:cs="仿宋_GB2312"/>
          <w:color w:val="000000" w:themeColor="text1"/>
          <w:sz w:val="32"/>
          <w:szCs w:val="32"/>
          <w14:textFill>
            <w14:solidFill>
              <w14:schemeClr w14:val="tx1"/>
            </w14:solidFill>
          </w14:textFill>
        </w:rPr>
        <w:t>编制《健康广东行动（2019-2030年）》《健康广东行动的实施意见》，</w:t>
      </w:r>
      <w:r>
        <w:rPr>
          <w:rFonts w:hint="eastAsia" w:ascii="仿宋_GB2312" w:hAnsi="仿宋_GB2312" w:eastAsia="仿宋_GB2312" w:cs="仿宋_GB2312"/>
          <w:color w:val="000000" w:themeColor="text1"/>
          <w:kern w:val="0"/>
          <w:sz w:val="32"/>
          <w:szCs w:val="32"/>
          <w14:textFill>
            <w14:solidFill>
              <w14:schemeClr w14:val="tx1"/>
            </w14:solidFill>
          </w14:textFill>
        </w:rPr>
        <w:t>为我省贯彻实施全民健身国家战略，推进健康广东建设，提高公民身体素质和健康水平提供良好的制度保障。</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2.积极推进体育场地设施建设。</w:t>
      </w:r>
      <w:r>
        <w:rPr>
          <w:rFonts w:hint="eastAsia" w:ascii="仿宋_GB2312" w:hAnsi="仿宋_GB2312" w:eastAsia="仿宋_GB2312" w:cs="仿宋_GB2312"/>
          <w:color w:val="000000" w:themeColor="text1"/>
          <w:kern w:val="0"/>
          <w:sz w:val="32"/>
          <w:szCs w:val="32"/>
          <w14:textFill>
            <w14:solidFill>
              <w14:schemeClr w14:val="tx1"/>
            </w14:solidFill>
          </w14:textFill>
        </w:rPr>
        <w:t>目前，全省体育场地数量超26万多个，2019年新增各类体育场地设施1458个，全省社区体育公园达2318个，</w:t>
      </w:r>
      <w:r>
        <w:rPr>
          <w:rFonts w:hint="eastAsia" w:ascii="仿宋_GB2312" w:hAnsi="仿宋_GB2312" w:eastAsia="仿宋_GB2312" w:cs="仿宋_GB2312"/>
          <w:color w:val="000000" w:themeColor="text1"/>
          <w:sz w:val="32"/>
          <w:szCs w:val="32"/>
          <w14:textFill>
            <w14:solidFill>
              <w14:schemeClr w14:val="tx1"/>
            </w14:solidFill>
          </w14:textFill>
        </w:rPr>
        <w:t>2018年全省建成绿道18019公里，</w:t>
      </w:r>
      <w:r>
        <w:rPr>
          <w:rFonts w:hint="eastAsia" w:ascii="仿宋_GB2312" w:hAnsi="仿宋_GB2312" w:eastAsia="仿宋_GB2312" w:cs="仿宋_GB2312"/>
          <w:color w:val="000000" w:themeColor="text1"/>
          <w:kern w:val="0"/>
          <w:sz w:val="32"/>
          <w:szCs w:val="32"/>
          <w14:textFill>
            <w14:solidFill>
              <w14:schemeClr w14:val="tx1"/>
            </w14:solidFill>
          </w14:textFill>
        </w:rPr>
        <w:t>切实方便了群众参与体育健身运动。全民健身器材进机关工作取得新突破，全民健身器材进乡村、进社区工作持续推进；国家运动休闲特色小镇试点项目建设稳步推进；公共体育场馆免费低收费开放力度加大，公共体育设施的开放率和利用率不断提高。便民利民的公共体育设施覆盖城乡。</w:t>
      </w:r>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3.广泛开展全民健身活动。</w:t>
      </w:r>
      <w:r>
        <w:rPr>
          <w:rFonts w:hint="eastAsia" w:ascii="仿宋_GB2312" w:hAnsi="仿宋_GB2312" w:eastAsia="仿宋_GB2312" w:cs="仿宋_GB2312"/>
          <w:color w:val="000000" w:themeColor="text1"/>
          <w:sz w:val="32"/>
          <w:szCs w:val="32"/>
          <w14:textFill>
            <w14:solidFill>
              <w14:schemeClr w14:val="tx1"/>
            </w14:solidFill>
          </w14:textFill>
        </w:rPr>
        <w:t>群众体育活动蓬勃发展，以篮球、足球、羽毛球、乒乓球、龙舟、龙狮、马拉松、攀岩、徒步等深受群众欢迎的日常运动项目为主，成功举办了广州、深圳、东莞、汕头、肇庆、清远、汕尾（陆河）、河源等地马拉松赛，以及广州、佛山等龙舟赛、佛山50公里徒步活动、韶关穿越丹霞徒步赛、各市县市民运动会等，赛事活动丰富多彩、贯穿全年，满足不同人群健身多元化需求。</w:t>
      </w:r>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4.举办国内外大型体育赛事，充分发挥赛事综合效益。一是成功承办2019国际篮联篮球世界杯。</w:t>
      </w:r>
      <w:r>
        <w:rPr>
          <w:rFonts w:hint="eastAsia" w:ascii="仿宋_GB2312" w:hAnsi="仿宋_GB2312" w:eastAsia="仿宋_GB2312" w:cs="仿宋_GB2312"/>
          <w:color w:val="000000" w:themeColor="text1"/>
          <w:sz w:val="32"/>
          <w:szCs w:val="32"/>
          <w14:textFill>
            <w14:solidFill>
              <w14:schemeClr w14:val="tx1"/>
            </w14:solidFill>
          </w14:textFill>
        </w:rPr>
        <w:t>我省广州、深圳、佛山、东莞4个城市（占全国50%）共承办了92场比赛（占全国47%），累计到场观众超过50万人次，全部32支球队都来到广东进行了比赛，充分向世界展示了广东经济社会发展新貌和独特的岭南文化，提升了广东的国际影响力。</w:t>
      </w:r>
      <w:r>
        <w:rPr>
          <w:rFonts w:hint="eastAsia" w:ascii="仿宋_GB2312" w:hAnsi="仿宋_GB2312" w:eastAsia="仿宋_GB2312" w:cs="仿宋_GB2312"/>
          <w:b/>
          <w:bCs/>
          <w:color w:val="000000" w:themeColor="text1"/>
          <w:sz w:val="32"/>
          <w:szCs w:val="32"/>
          <w14:textFill>
            <w14:solidFill>
              <w14:schemeClr w14:val="tx1"/>
            </w14:solidFill>
          </w14:textFill>
        </w:rPr>
        <w:t>二是</w:t>
      </w:r>
      <w:r>
        <w:rPr>
          <w:rFonts w:hint="eastAsia" w:ascii="仿宋_GB2312" w:hAnsi="仿宋_GB2312" w:eastAsia="仿宋_GB2312" w:cs="仿宋_GB2312"/>
          <w:color w:val="000000" w:themeColor="text1"/>
          <w:sz w:val="32"/>
          <w:szCs w:val="32"/>
          <w14:textFill>
            <w14:solidFill>
              <w14:schemeClr w14:val="tx1"/>
            </w14:solidFill>
          </w14:textFill>
        </w:rPr>
        <w:t>成功举办定向世界杯决赛，</w:t>
      </w:r>
      <w:r>
        <w:rPr>
          <w:rFonts w:hint="eastAsia" w:ascii="仿宋_GB2312" w:hAnsi="仿宋_GB2312" w:eastAsia="仿宋_GB2312" w:cs="仿宋_GB2312"/>
          <w:color w:val="000000" w:themeColor="text1"/>
          <w:kern w:val="0"/>
          <w:sz w:val="32"/>
          <w:szCs w:val="32"/>
          <w14:textFill>
            <w14:solidFill>
              <w14:schemeClr w14:val="tx1"/>
            </w14:solidFill>
          </w14:textFill>
        </w:rPr>
        <w:t>打造“体育+文化+旅游”盛况。</w:t>
      </w:r>
      <w:r>
        <w:rPr>
          <w:rFonts w:hint="eastAsia" w:ascii="仿宋_GB2312" w:hAnsi="仿宋_GB2312" w:eastAsia="仿宋_GB2312" w:cs="仿宋_GB2312"/>
          <w:b/>
          <w:bCs/>
          <w:color w:val="000000" w:themeColor="text1"/>
          <w:sz w:val="32"/>
          <w:szCs w:val="32"/>
          <w14:textFill>
            <w14:solidFill>
              <w14:schemeClr w14:val="tx1"/>
            </w14:solidFill>
          </w14:textFill>
        </w:rPr>
        <w:t>三是</w:t>
      </w:r>
      <w:r>
        <w:rPr>
          <w:rFonts w:hint="eastAsia" w:ascii="仿宋_GB2312" w:hAnsi="仿宋_GB2312" w:eastAsia="仿宋_GB2312" w:cs="仿宋_GB2312"/>
          <w:color w:val="000000" w:themeColor="text1"/>
          <w:sz w:val="32"/>
          <w:szCs w:val="32"/>
          <w14:textFill>
            <w14:solidFill>
              <w14:schemeClr w14:val="tx1"/>
            </w14:solidFill>
          </w14:textFill>
        </w:rPr>
        <w:t>成功举办WTA深圳国际网球赛、国际体联体操世界杯挑战赛、世界杯高台跳水赛、NBA季前赛、FINA冠军游泳系列赛等。</w:t>
      </w:r>
      <w:r>
        <w:rPr>
          <w:rFonts w:hint="eastAsia" w:ascii="仿宋_GB2312" w:hAnsi="仿宋_GB2312" w:eastAsia="仿宋_GB2312" w:cs="仿宋_GB2312"/>
          <w:b/>
          <w:bCs/>
          <w:color w:val="000000" w:themeColor="text1"/>
          <w:sz w:val="32"/>
          <w:szCs w:val="32"/>
          <w14:textFill>
            <w14:solidFill>
              <w14:schemeClr w14:val="tx1"/>
            </w14:solidFill>
          </w14:textFill>
        </w:rPr>
        <w:t>四是</w:t>
      </w:r>
      <w:r>
        <w:rPr>
          <w:rFonts w:hint="eastAsia" w:ascii="仿宋_GB2312" w:hAnsi="仿宋_GB2312" w:eastAsia="仿宋_GB2312" w:cs="仿宋_GB2312"/>
          <w:color w:val="000000" w:themeColor="text1"/>
          <w:sz w:val="32"/>
          <w:szCs w:val="32"/>
          <w14:textFill>
            <w14:solidFill>
              <w14:schemeClr w14:val="tx1"/>
            </w14:solidFill>
          </w14:textFill>
        </w:rPr>
        <w:t>广州、深圳、东莞、佛山、梅州、中山等全年共举办足球中超、中甲和篮球CBA赛事约110场，现场观众达到154.2万人次，电视、网络在线观众达到上亿人次。</w:t>
      </w:r>
      <w:r>
        <w:rPr>
          <w:rFonts w:hint="eastAsia" w:ascii="仿宋_GB2312" w:hAnsi="仿宋_GB2312" w:eastAsia="仿宋_GB2312" w:cs="仿宋_GB2312"/>
          <w:b/>
          <w:bCs/>
          <w:color w:val="000000" w:themeColor="text1"/>
          <w:sz w:val="32"/>
          <w:szCs w:val="32"/>
          <w14:textFill>
            <w14:solidFill>
              <w14:schemeClr w14:val="tx1"/>
            </w14:solidFill>
          </w14:textFill>
        </w:rPr>
        <w:t>五是举办9站南粤古驿道定向大赛。</w:t>
      </w:r>
      <w:r>
        <w:rPr>
          <w:rFonts w:hint="eastAsia" w:ascii="仿宋_GB2312" w:hAnsi="仿宋_GB2312" w:eastAsia="仿宋_GB2312" w:cs="仿宋_GB2312"/>
          <w:color w:val="000000" w:themeColor="text1"/>
          <w:sz w:val="32"/>
          <w:szCs w:val="32"/>
          <w14:textFill>
            <w14:solidFill>
              <w14:schemeClr w14:val="tx1"/>
            </w14:solidFill>
          </w14:textFill>
        </w:rPr>
        <w:t>通过体育赛事与乡村振兴、生态保护、红色文化深度融合，推动促进了古驿道沿线农村面貌改善和经济发展。</w:t>
      </w:r>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5.参加全国少数民族传统体育运动会和残运会成绩位居全国前列。</w:t>
      </w:r>
      <w:r>
        <w:rPr>
          <w:rFonts w:hint="eastAsia" w:ascii="仿宋_GB2312" w:hAnsi="仿宋_GB2312" w:eastAsia="仿宋_GB2312" w:cs="仿宋_GB2312"/>
          <w:color w:val="000000" w:themeColor="text1"/>
          <w:sz w:val="32"/>
          <w:szCs w:val="32"/>
          <w14:textFill>
            <w14:solidFill>
              <w14:schemeClr w14:val="tx1"/>
            </w14:solidFill>
          </w14:textFill>
        </w:rPr>
        <w:t>我省运动员顽强拼搏、奋勇争先，参加第十一届全国少数民族传统体育运动会获得一等奖和奖牌总数均超上届，总成绩位列全国第三；参加全国第十届残运会暨第七届特奥会共取得125.5枚金牌的优异成绩，名列金牌榜第二名。</w:t>
      </w:r>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6.加强对体育协会社团的引导和支持。</w:t>
      </w:r>
      <w:r>
        <w:rPr>
          <w:rFonts w:hint="eastAsia" w:ascii="仿宋_GB2312" w:hAnsi="仿宋_GB2312" w:eastAsia="仿宋_GB2312" w:cs="仿宋_GB2312"/>
          <w:color w:val="000000" w:themeColor="text1"/>
          <w:sz w:val="32"/>
          <w:szCs w:val="32"/>
          <w14:textFill>
            <w14:solidFill>
              <w14:schemeClr w14:val="tx1"/>
            </w14:solidFill>
          </w14:textFill>
        </w:rPr>
        <w:t>积极支持和充分发挥各级体育协会、社团和社会俱乐部的作用，承接、承办、创办和开展形式多样的赛事、活动、培训等，极大地促进和活跃、满足全民健身的要求。各级政府深入落实“放管服”，积极支持和出台相关政策，引导其健康发展，使之逐渐成为群众体育、竞技体育和体育产业发展的重要力量。</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7.科学健身服务水平明显提升。</w:t>
      </w:r>
      <w:r>
        <w:rPr>
          <w:rFonts w:hint="eastAsia" w:ascii="仿宋_GB2312" w:hAnsi="仿宋_GB2312" w:eastAsia="仿宋_GB2312" w:cs="仿宋_GB2312"/>
          <w:color w:val="000000" w:themeColor="text1"/>
          <w:sz w:val="32"/>
          <w:szCs w:val="32"/>
          <w14:textFill>
            <w14:solidFill>
              <w14:schemeClr w14:val="tx1"/>
            </w14:solidFill>
          </w14:textFill>
        </w:rPr>
        <w:t>针对目前广大群众健身锻炼需求和在参与锻炼中的遇到伤病及社会和网络上存在各种各样的指导、解疑释惑互相矛盾的困扰，省体育局和省体育科研所、省体育运动医学学会等单位团体邀请权威专家积极与广东电视台、南方日报等主流媒体合作，针对性开展“全民健身大讲堂”、健身知识讲座、健身技能指导，形成主流观点，得到了群众的一致认可和好评。此外，体医融合进一步加大，国民体质测定、社会体育指导员服务、健身气功交流等科学健身服务覆盖全省城乡各类人群。</w:t>
      </w:r>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（二）以强化奥运备战为抓手，不断提高竞技体育综合实力</w:t>
      </w:r>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1.参加第二届全国青运会成绩优异。</w:t>
      </w:r>
      <w:r>
        <w:rPr>
          <w:rFonts w:hint="eastAsia" w:ascii="仿宋_GB2312" w:hAnsi="仿宋_GB2312" w:eastAsia="仿宋_GB2312" w:cs="仿宋_GB2312"/>
          <w:color w:val="000000" w:themeColor="text1"/>
          <w:sz w:val="32"/>
          <w:szCs w:val="32"/>
          <w14:textFill>
            <w14:solidFill>
              <w14:schemeClr w14:val="tx1"/>
            </w14:solidFill>
          </w14:textFill>
        </w:rPr>
        <w:t>广东代表团获得112枚金牌，收获“体育道德风尚奖”，奖牌总数和总分位居全国前列，有28所体校、87个社会俱乐部、4000名运动员参加了比赛，组织有序，团结进取，展现了广东年轻一代良好的精神风貌和朝气蓬勃的青春风采。</w:t>
      </w:r>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ins w:id="1239" w:author="likun" w:date="2020-07-18T21:15:20Z"/>
          <w:rFonts w:hint="eastAsia"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2.在国内外重要赛事中再创佳绩。</w:t>
      </w:r>
      <w:r>
        <w:rPr>
          <w:rFonts w:hint="eastAsia" w:ascii="仿宋_GB2312" w:hAnsi="仿宋_GB2312" w:eastAsia="仿宋_GB2312" w:cs="仿宋_GB2312"/>
          <w:color w:val="000000" w:themeColor="text1"/>
          <w:sz w:val="32"/>
          <w:szCs w:val="32"/>
          <w14:textFill>
            <w14:solidFill>
              <w14:schemeClr w14:val="tx1"/>
            </w14:solidFill>
          </w14:textFill>
        </w:rPr>
        <w:t>2019年广东运动员参加国际重要赛事共获30人次世界冠军、31人次亚洲冠军，</w:t>
      </w:r>
      <w:ins w:id="1240" w:author="tyj" w:date="2020-07-17T15:46:19Z">
        <w:r>
          <w:rPr>
            <w:rFonts w:hint="eastAsia" w:cs="仿宋_GB2312"/>
            <w:color w:val="000000" w:themeColor="text1"/>
            <w:sz w:val="32"/>
            <w:szCs w:val="32"/>
            <w:lang w:eastAsia="zh-CN"/>
            <w14:textFill>
              <w14:solidFill>
                <w14:schemeClr w14:val="tx1"/>
              </w14:solidFill>
            </w14:textFill>
          </w:rPr>
          <w:t>超</w:t>
        </w:r>
      </w:ins>
      <w:ins w:id="1241" w:author="tyj" w:date="2020-07-17T15:46:19Z">
        <w:r>
          <w:rPr>
            <w:rFonts w:hint="eastAsia" w:cs="仿宋_GB2312"/>
            <w:color w:val="000000" w:themeColor="text1"/>
            <w:sz w:val="32"/>
            <w:szCs w:val="32"/>
            <w:lang w:val="en-US" w:eastAsia="zh-CN"/>
            <w14:textFill>
              <w14:solidFill>
                <w14:schemeClr w14:val="tx1"/>
              </w14:solidFill>
            </w14:textFill>
          </w:rPr>
          <w:t>1</w:t>
        </w:r>
      </w:ins>
      <w:ins w:id="1242" w:author="tyj" w:date="2020-07-17T15:46:21Z">
        <w:r>
          <w:rPr>
            <w:rFonts w:hint="eastAsia" w:cs="仿宋_GB2312"/>
            <w:color w:val="000000" w:themeColor="text1"/>
            <w:sz w:val="32"/>
            <w:szCs w:val="32"/>
            <w:lang w:val="en-US" w:eastAsia="zh-CN"/>
            <w14:textFill>
              <w14:solidFill>
                <w14:schemeClr w14:val="tx1"/>
              </w14:solidFill>
            </w14:textFill>
          </w:rPr>
          <w:t>项</w:t>
        </w:r>
      </w:ins>
      <w:ins w:id="1243" w:author="tyj" w:date="2020-07-17T15:46:24Z">
        <w:r>
          <w:rPr>
            <w:rFonts w:hint="eastAsia" w:cs="仿宋_GB2312"/>
            <w:color w:val="000000" w:themeColor="text1"/>
            <w:sz w:val="32"/>
            <w:szCs w:val="32"/>
            <w:lang w:val="en-US" w:eastAsia="zh-CN"/>
            <w14:textFill>
              <w14:solidFill>
                <w14:schemeClr w14:val="tx1"/>
              </w14:solidFill>
            </w14:textFill>
          </w:rPr>
          <w:t>世界纪录</w:t>
        </w:r>
      </w:ins>
      <w:ins w:id="1244" w:author="tyj" w:date="2020-07-17T15:46:25Z">
        <w:r>
          <w:rPr>
            <w:rFonts w:hint="eastAsia" w:cs="仿宋_GB2312"/>
            <w:color w:val="000000" w:themeColor="text1"/>
            <w:sz w:val="32"/>
            <w:szCs w:val="32"/>
            <w:lang w:val="en-US" w:eastAsia="zh-CN"/>
            <w14:textFill>
              <w14:solidFill>
                <w14:schemeClr w14:val="tx1"/>
              </w14:solidFill>
            </w14:textFill>
          </w:rPr>
          <w:t>、7</w:t>
        </w:r>
      </w:ins>
      <w:ins w:id="1245" w:author="tyj" w:date="2020-07-17T15:46:29Z">
        <w:r>
          <w:rPr>
            <w:rFonts w:hint="eastAsia" w:cs="仿宋_GB2312"/>
            <w:color w:val="000000" w:themeColor="text1"/>
            <w:sz w:val="32"/>
            <w:szCs w:val="32"/>
            <w:lang w:val="en-US" w:eastAsia="zh-CN"/>
            <w14:textFill>
              <w14:solidFill>
                <w14:schemeClr w14:val="tx1"/>
              </w14:solidFill>
            </w14:textFill>
          </w:rPr>
          <w:t>项亚洲纪录</w:t>
        </w:r>
      </w:ins>
      <w:ins w:id="1246" w:author="tyj" w:date="2020-07-17T15:46:31Z">
        <w:r>
          <w:rPr>
            <w:rFonts w:hint="eastAsia" w:cs="仿宋_GB2312"/>
            <w:color w:val="000000" w:themeColor="text1"/>
            <w:sz w:val="32"/>
            <w:szCs w:val="32"/>
            <w:lang w:val="en-US" w:eastAsia="zh-CN"/>
            <w14:textFill>
              <w14:solidFill>
                <w14:schemeClr w14:val="tx1"/>
              </w14:solidFill>
            </w14:textFill>
          </w:rPr>
          <w:t>；</w:t>
        </w:r>
      </w:ins>
      <w:ins w:id="1247" w:author="tyj" w:date="2020-07-17T15:46:50Z">
        <w:r>
          <w:rPr>
            <w:rFonts w:hint="eastAsia" w:cs="仿宋_GB2312"/>
            <w:color w:val="000000" w:themeColor="text1"/>
            <w:sz w:val="32"/>
            <w:szCs w:val="32"/>
            <w:lang w:val="en-US" w:eastAsia="zh-CN"/>
            <w14:textFill>
              <w14:solidFill>
                <w14:schemeClr w14:val="tx1"/>
              </w14:solidFill>
            </w14:textFill>
          </w:rPr>
          <w:t>参加国内赛事</w:t>
        </w:r>
      </w:ins>
      <w:ins w:id="1248" w:author="tyj" w:date="2020-07-17T15:46:54Z">
        <w:r>
          <w:rPr>
            <w:rFonts w:hint="eastAsia" w:cs="仿宋_GB2312"/>
            <w:color w:val="000000" w:themeColor="text1"/>
            <w:sz w:val="32"/>
            <w:szCs w:val="32"/>
            <w:lang w:val="en-US" w:eastAsia="zh-CN"/>
            <w14:textFill>
              <w14:solidFill>
                <w14:schemeClr w14:val="tx1"/>
              </w14:solidFill>
            </w14:textFill>
          </w:rPr>
          <w:t>共</w:t>
        </w:r>
      </w:ins>
      <w:ins w:id="1249" w:author="tyj" w:date="2020-07-17T15:46:55Z">
        <w:r>
          <w:rPr>
            <w:rFonts w:hint="eastAsia" w:cs="仿宋_GB2312"/>
            <w:color w:val="000000" w:themeColor="text1"/>
            <w:sz w:val="32"/>
            <w:szCs w:val="32"/>
            <w:lang w:val="en-US" w:eastAsia="zh-CN"/>
            <w14:textFill>
              <w14:solidFill>
                <w14:schemeClr w14:val="tx1"/>
              </w14:solidFill>
            </w14:textFill>
          </w:rPr>
          <w:t>获得</w:t>
        </w:r>
      </w:ins>
      <w:ins w:id="1250" w:author="tyj" w:date="2020-07-17T15:46:57Z">
        <w:r>
          <w:rPr>
            <w:rFonts w:hint="eastAsia" w:cs="仿宋_GB2312"/>
            <w:color w:val="000000" w:themeColor="text1"/>
            <w:sz w:val="32"/>
            <w:szCs w:val="32"/>
            <w:lang w:val="en-US" w:eastAsia="zh-CN"/>
            <w14:textFill>
              <w14:solidFill>
                <w14:schemeClr w14:val="tx1"/>
              </w14:solidFill>
            </w14:textFill>
          </w:rPr>
          <w:t>102</w:t>
        </w:r>
      </w:ins>
      <w:ins w:id="1251" w:author="tyj" w:date="2020-07-17T15:46:59Z">
        <w:r>
          <w:rPr>
            <w:rFonts w:hint="eastAsia" w:cs="仿宋_GB2312"/>
            <w:color w:val="000000" w:themeColor="text1"/>
            <w:sz w:val="32"/>
            <w:szCs w:val="32"/>
            <w:lang w:val="en-US" w:eastAsia="zh-CN"/>
            <w14:textFill>
              <w14:solidFill>
                <w14:schemeClr w14:val="tx1"/>
              </w14:solidFill>
            </w14:textFill>
          </w:rPr>
          <w:t>项</w:t>
        </w:r>
      </w:ins>
      <w:ins w:id="1252" w:author="tyj" w:date="2020-07-17T15:47:01Z">
        <w:r>
          <w:rPr>
            <w:rFonts w:hint="eastAsia" w:cs="仿宋_GB2312"/>
            <w:color w:val="000000" w:themeColor="text1"/>
            <w:sz w:val="32"/>
            <w:szCs w:val="32"/>
            <w:lang w:val="en-US" w:eastAsia="zh-CN"/>
            <w14:textFill>
              <w14:solidFill>
                <w14:schemeClr w14:val="tx1"/>
              </w14:solidFill>
            </w14:textFill>
          </w:rPr>
          <w:t>全国</w:t>
        </w:r>
      </w:ins>
      <w:ins w:id="1253" w:author="tyj" w:date="2020-07-17T15:47:02Z">
        <w:r>
          <w:rPr>
            <w:rFonts w:hint="eastAsia" w:cs="仿宋_GB2312"/>
            <w:color w:val="000000" w:themeColor="text1"/>
            <w:sz w:val="32"/>
            <w:szCs w:val="32"/>
            <w:lang w:val="en-US" w:eastAsia="zh-CN"/>
            <w14:textFill>
              <w14:solidFill>
                <w14:schemeClr w14:val="tx1"/>
              </w14:solidFill>
            </w14:textFill>
          </w:rPr>
          <w:t>冠军，</w:t>
        </w:r>
      </w:ins>
      <w:ins w:id="1254" w:author="tyj" w:date="2020-07-17T15:47:03Z">
        <w:r>
          <w:rPr>
            <w:rFonts w:hint="eastAsia" w:cs="仿宋_GB2312"/>
            <w:color w:val="000000" w:themeColor="text1"/>
            <w:sz w:val="32"/>
            <w:szCs w:val="32"/>
            <w:lang w:val="en-US" w:eastAsia="zh-CN"/>
            <w14:textFill>
              <w14:solidFill>
                <w14:schemeClr w14:val="tx1"/>
              </w14:solidFill>
            </w14:textFill>
          </w:rPr>
          <w:t>超</w:t>
        </w:r>
      </w:ins>
      <w:ins w:id="1255" w:author="tyj" w:date="2020-07-17T15:47:04Z">
        <w:r>
          <w:rPr>
            <w:rFonts w:hint="eastAsia" w:cs="仿宋_GB2312"/>
            <w:color w:val="000000" w:themeColor="text1"/>
            <w:sz w:val="32"/>
            <w:szCs w:val="32"/>
            <w:lang w:val="en-US" w:eastAsia="zh-CN"/>
            <w14:textFill>
              <w14:solidFill>
                <w14:schemeClr w14:val="tx1"/>
              </w14:solidFill>
            </w14:textFill>
          </w:rPr>
          <w:t>13</w:t>
        </w:r>
      </w:ins>
      <w:ins w:id="1256" w:author="tyj" w:date="2020-07-17T15:47:05Z">
        <w:r>
          <w:rPr>
            <w:rFonts w:hint="eastAsia" w:cs="仿宋_GB2312"/>
            <w:color w:val="000000" w:themeColor="text1"/>
            <w:sz w:val="32"/>
            <w:szCs w:val="32"/>
            <w:lang w:val="en-US" w:eastAsia="zh-CN"/>
            <w14:textFill>
              <w14:solidFill>
                <w14:schemeClr w14:val="tx1"/>
              </w14:solidFill>
            </w14:textFill>
          </w:rPr>
          <w:t>项</w:t>
        </w:r>
      </w:ins>
      <w:ins w:id="1257" w:author="tyj" w:date="2020-07-17T15:47:06Z">
        <w:r>
          <w:rPr>
            <w:rFonts w:hint="eastAsia" w:cs="仿宋_GB2312"/>
            <w:color w:val="000000" w:themeColor="text1"/>
            <w:sz w:val="32"/>
            <w:szCs w:val="32"/>
            <w:lang w:val="en-US" w:eastAsia="zh-CN"/>
            <w14:textFill>
              <w14:solidFill>
                <w14:schemeClr w14:val="tx1"/>
              </w14:solidFill>
            </w14:textFill>
          </w:rPr>
          <w:t>全国</w:t>
        </w:r>
      </w:ins>
      <w:ins w:id="1258" w:author="tyj" w:date="2020-07-17T15:47:08Z">
        <w:r>
          <w:rPr>
            <w:rFonts w:hint="eastAsia" w:cs="仿宋_GB2312"/>
            <w:color w:val="000000" w:themeColor="text1"/>
            <w:sz w:val="32"/>
            <w:szCs w:val="32"/>
            <w:lang w:val="en-US" w:eastAsia="zh-CN"/>
            <w14:textFill>
              <w14:solidFill>
                <w14:schemeClr w14:val="tx1"/>
              </w14:solidFill>
            </w14:textFill>
          </w:rPr>
          <w:t>纪录，</w:t>
        </w:r>
      </w:ins>
      <w:ins w:id="1259" w:author="tyj" w:date="2020-07-17T15:47:10Z">
        <w:r>
          <w:rPr>
            <w:rFonts w:hint="eastAsia" w:cs="仿宋_GB2312"/>
            <w:color w:val="000000" w:themeColor="text1"/>
            <w:sz w:val="32"/>
            <w:szCs w:val="32"/>
            <w:lang w:val="en-US" w:eastAsia="zh-CN"/>
            <w14:textFill>
              <w14:solidFill>
                <w14:schemeClr w14:val="tx1"/>
              </w14:solidFill>
            </w14:textFill>
          </w:rPr>
          <w:t>其中</w:t>
        </w:r>
      </w:ins>
      <w:ins w:id="1260" w:author="tyj" w:date="2020-07-17T15:47:12Z">
        <w:r>
          <w:rPr>
            <w:rFonts w:hint="eastAsia" w:cs="仿宋_GB2312"/>
            <w:color w:val="000000" w:themeColor="text1"/>
            <w:sz w:val="32"/>
            <w:szCs w:val="32"/>
            <w:lang w:val="en-US" w:eastAsia="zh-CN"/>
            <w14:textFill>
              <w14:solidFill>
                <w14:schemeClr w14:val="tx1"/>
              </w14:solidFill>
            </w14:textFill>
          </w:rPr>
          <w:t>在</w:t>
        </w:r>
      </w:ins>
      <w:del w:id="1261" w:author="tyj" w:date="2020-07-17T15:47:13Z">
        <w:r>
          <w:rPr>
            <w:rFonts w:hint="eastAsia" w:ascii="仿宋_GB2312" w:hAnsi="仿宋_GB2312" w:eastAsia="仿宋_GB2312" w:cs="仿宋_GB2312"/>
            <w:color w:val="000000" w:themeColor="text1"/>
            <w:sz w:val="32"/>
            <w:szCs w:val="32"/>
            <w14:textFill>
              <w14:solidFill>
                <w14:schemeClr w14:val="tx1"/>
              </w14:solidFill>
            </w14:textFill>
          </w:rPr>
          <w:delText>参加</w:delText>
        </w:r>
      </w:del>
      <w:r>
        <w:rPr>
          <w:rFonts w:hint="eastAsia" w:ascii="仿宋_GB2312" w:hAnsi="仿宋_GB2312" w:eastAsia="仿宋_GB2312" w:cs="仿宋_GB2312"/>
          <w:color w:val="000000" w:themeColor="text1"/>
          <w:sz w:val="32"/>
          <w:szCs w:val="32"/>
          <w14:textFill>
            <w14:solidFill>
              <w14:schemeClr w14:val="tx1"/>
            </w14:solidFill>
          </w14:textFill>
        </w:rPr>
        <w:t>全国最重要一次比赛</w:t>
      </w:r>
      <w:ins w:id="1262" w:author="tyj" w:date="2020-07-17T15:47:20Z">
        <w:r>
          <w:rPr>
            <w:rFonts w:hint="eastAsia" w:cs="仿宋_GB2312"/>
            <w:color w:val="000000" w:themeColor="text1"/>
            <w:sz w:val="32"/>
            <w:szCs w:val="32"/>
            <w:lang w:eastAsia="zh-CN"/>
            <w14:textFill>
              <w14:solidFill>
                <w14:schemeClr w14:val="tx1"/>
              </w14:solidFill>
            </w14:textFill>
          </w:rPr>
          <w:t>中</w:t>
        </w:r>
      </w:ins>
      <w:r>
        <w:rPr>
          <w:rFonts w:hint="eastAsia" w:ascii="仿宋_GB2312" w:hAnsi="仿宋_GB2312" w:eastAsia="仿宋_GB2312" w:cs="仿宋_GB2312"/>
          <w:color w:val="000000" w:themeColor="text1"/>
          <w:sz w:val="32"/>
          <w:szCs w:val="32"/>
          <w14:textFill>
            <w14:solidFill>
              <w14:schemeClr w14:val="tx1"/>
            </w14:solidFill>
          </w14:textFill>
        </w:rPr>
        <w:t>获得44枚金牌，金牌数、奖牌数、总分均位居全国前列。</w:t>
      </w:r>
      <w:ins w:id="1263" w:author="tyj" w:date="2020-07-17T15:47:58Z">
        <w:r>
          <w:rPr>
            <w:rFonts w:hint="eastAsia" w:cs="仿宋_GB2312"/>
            <w:color w:val="000000" w:themeColor="text1"/>
            <w:sz w:val="32"/>
            <w:szCs w:val="32"/>
            <w:lang w:eastAsia="zh-CN"/>
            <w14:textFill>
              <w14:solidFill>
                <w14:schemeClr w14:val="tx1"/>
              </w14:solidFill>
            </w14:textFill>
          </w:rPr>
          <w:t>首次</w:t>
        </w:r>
      </w:ins>
      <w:ins w:id="1264" w:author="tyj" w:date="2020-07-17T15:47:59Z">
        <w:r>
          <w:rPr>
            <w:rFonts w:hint="eastAsia" w:cs="仿宋_GB2312"/>
            <w:color w:val="000000" w:themeColor="text1"/>
            <w:sz w:val="32"/>
            <w:szCs w:val="32"/>
            <w:lang w:eastAsia="zh-CN"/>
            <w14:textFill>
              <w14:solidFill>
                <w14:schemeClr w14:val="tx1"/>
              </w14:solidFill>
            </w14:textFill>
          </w:rPr>
          <w:t>组团参加</w:t>
        </w:r>
      </w:ins>
      <w:ins w:id="1265" w:author="tyj" w:date="2020-07-17T15:48:00Z">
        <w:r>
          <w:rPr>
            <w:rFonts w:hint="eastAsia" w:cs="仿宋_GB2312"/>
            <w:color w:val="000000" w:themeColor="text1"/>
            <w:sz w:val="32"/>
            <w:szCs w:val="32"/>
            <w:lang w:eastAsia="zh-CN"/>
            <w14:textFill>
              <w14:solidFill>
                <w14:schemeClr w14:val="tx1"/>
              </w14:solidFill>
            </w14:textFill>
          </w:rPr>
          <w:t>全国</w:t>
        </w:r>
      </w:ins>
      <w:ins w:id="1266" w:author="tyj" w:date="2020-07-17T15:48:02Z">
        <w:r>
          <w:rPr>
            <w:rFonts w:hint="eastAsia" w:cs="仿宋_GB2312"/>
            <w:color w:val="000000" w:themeColor="text1"/>
            <w:sz w:val="32"/>
            <w:szCs w:val="32"/>
            <w:lang w:eastAsia="zh-CN"/>
            <w14:textFill>
              <w14:solidFill>
                <w14:schemeClr w14:val="tx1"/>
              </w14:solidFill>
            </w14:textFill>
          </w:rPr>
          <w:t>冬</w:t>
        </w:r>
      </w:ins>
      <w:ins w:id="1267" w:author="tyj" w:date="2020-07-17T15:48:06Z">
        <w:r>
          <w:rPr>
            <w:rFonts w:hint="eastAsia" w:cs="仿宋_GB2312"/>
            <w:color w:val="000000" w:themeColor="text1"/>
            <w:sz w:val="32"/>
            <w:szCs w:val="32"/>
            <w:lang w:eastAsia="zh-CN"/>
            <w14:textFill>
              <w14:solidFill>
                <w14:schemeClr w14:val="tx1"/>
              </w14:solidFill>
            </w14:textFill>
          </w:rPr>
          <w:t>季</w:t>
        </w:r>
      </w:ins>
      <w:ins w:id="1268" w:author="tyj" w:date="2020-07-17T15:48:07Z">
        <w:r>
          <w:rPr>
            <w:rFonts w:hint="eastAsia" w:cs="仿宋_GB2312"/>
            <w:color w:val="000000" w:themeColor="text1"/>
            <w:sz w:val="32"/>
            <w:szCs w:val="32"/>
            <w:lang w:eastAsia="zh-CN"/>
            <w14:textFill>
              <w14:solidFill>
                <w14:schemeClr w14:val="tx1"/>
              </w14:solidFill>
            </w14:textFill>
          </w:rPr>
          <w:t>运动会</w:t>
        </w:r>
      </w:ins>
      <w:ins w:id="1269" w:author="tyj" w:date="2020-07-17T15:48:08Z">
        <w:r>
          <w:rPr>
            <w:rFonts w:hint="eastAsia" w:cs="仿宋_GB2312"/>
            <w:color w:val="000000" w:themeColor="text1"/>
            <w:sz w:val="32"/>
            <w:szCs w:val="32"/>
            <w:lang w:eastAsia="zh-CN"/>
            <w14:textFill>
              <w14:solidFill>
                <w14:schemeClr w14:val="tx1"/>
              </w14:solidFill>
            </w14:textFill>
          </w:rPr>
          <w:t>，</w:t>
        </w:r>
      </w:ins>
      <w:ins w:id="1270" w:author="tyj" w:date="2020-07-17T15:48:11Z">
        <w:r>
          <w:rPr>
            <w:rFonts w:hint="eastAsia" w:cs="仿宋_GB2312"/>
            <w:color w:val="000000" w:themeColor="text1"/>
            <w:sz w:val="32"/>
            <w:szCs w:val="32"/>
            <w:lang w:eastAsia="zh-CN"/>
            <w14:textFill>
              <w14:solidFill>
                <w14:schemeClr w14:val="tx1"/>
              </w14:solidFill>
            </w14:textFill>
          </w:rPr>
          <w:t>暂时获得</w:t>
        </w:r>
      </w:ins>
      <w:ins w:id="1271" w:author="tyj" w:date="2020-07-17T15:48:12Z">
        <w:r>
          <w:rPr>
            <w:rFonts w:hint="eastAsia" w:cs="仿宋_GB2312"/>
            <w:color w:val="000000" w:themeColor="text1"/>
            <w:sz w:val="32"/>
            <w:szCs w:val="32"/>
            <w:lang w:val="en-US" w:eastAsia="zh-CN"/>
            <w14:textFill>
              <w14:solidFill>
                <w14:schemeClr w14:val="tx1"/>
              </w14:solidFill>
            </w14:textFill>
          </w:rPr>
          <w:t>2</w:t>
        </w:r>
      </w:ins>
      <w:ins w:id="1272" w:author="tyj" w:date="2020-07-17T15:48:13Z">
        <w:r>
          <w:rPr>
            <w:rFonts w:hint="eastAsia" w:cs="仿宋_GB2312"/>
            <w:color w:val="000000" w:themeColor="text1"/>
            <w:sz w:val="32"/>
            <w:szCs w:val="32"/>
            <w:lang w:val="en-US" w:eastAsia="zh-CN"/>
            <w14:textFill>
              <w14:solidFill>
                <w14:schemeClr w14:val="tx1"/>
              </w14:solidFill>
            </w14:textFill>
          </w:rPr>
          <w:t>枚</w:t>
        </w:r>
      </w:ins>
      <w:ins w:id="1273" w:author="tyj" w:date="2020-07-17T15:48:15Z">
        <w:r>
          <w:rPr>
            <w:rFonts w:hint="eastAsia" w:cs="仿宋_GB2312"/>
            <w:color w:val="000000" w:themeColor="text1"/>
            <w:sz w:val="32"/>
            <w:szCs w:val="32"/>
            <w:lang w:val="en-US" w:eastAsia="zh-CN"/>
            <w14:textFill>
              <w14:solidFill>
                <w14:schemeClr w14:val="tx1"/>
              </w14:solidFill>
            </w14:textFill>
          </w:rPr>
          <w:t>金牌</w:t>
        </w:r>
      </w:ins>
      <w:ins w:id="1274" w:author="tyj" w:date="2020-07-17T15:48:17Z">
        <w:r>
          <w:rPr>
            <w:rFonts w:hint="eastAsia" w:cs="仿宋_GB2312"/>
            <w:color w:val="000000" w:themeColor="text1"/>
            <w:sz w:val="32"/>
            <w:szCs w:val="32"/>
            <w:lang w:val="en-US" w:eastAsia="zh-CN"/>
            <w14:textFill>
              <w14:solidFill>
                <w14:schemeClr w14:val="tx1"/>
              </w14:solidFill>
            </w14:textFill>
          </w:rPr>
          <w:t>（</w:t>
        </w:r>
      </w:ins>
      <w:ins w:id="1275" w:author="tyj" w:date="2020-07-17T15:48:21Z">
        <w:r>
          <w:rPr>
            <w:rFonts w:hint="eastAsia" w:cs="仿宋_GB2312"/>
            <w:color w:val="000000" w:themeColor="text1"/>
            <w:sz w:val="32"/>
            <w:szCs w:val="32"/>
            <w:lang w:val="en-US" w:eastAsia="zh-CN"/>
            <w14:textFill>
              <w14:solidFill>
                <w14:schemeClr w14:val="tx1"/>
              </w14:solidFill>
            </w14:textFill>
          </w:rPr>
          <w:t>赛事目前推迟</w:t>
        </w:r>
      </w:ins>
      <w:ins w:id="1276" w:author="tyj" w:date="2020-07-17T15:48:22Z">
        <w:r>
          <w:rPr>
            <w:rFonts w:hint="eastAsia" w:cs="仿宋_GB2312"/>
            <w:color w:val="000000" w:themeColor="text1"/>
            <w:sz w:val="32"/>
            <w:szCs w:val="32"/>
            <w:lang w:val="en-US" w:eastAsia="zh-CN"/>
            <w14:textFill>
              <w14:solidFill>
                <w14:schemeClr w14:val="tx1"/>
              </w14:solidFill>
            </w14:textFill>
          </w:rPr>
          <w:t>举办</w:t>
        </w:r>
      </w:ins>
      <w:ins w:id="1277" w:author="tyj" w:date="2020-07-17T15:48:17Z">
        <w:r>
          <w:rPr>
            <w:rFonts w:hint="eastAsia" w:cs="仿宋_GB2312"/>
            <w:color w:val="000000" w:themeColor="text1"/>
            <w:sz w:val="32"/>
            <w:szCs w:val="32"/>
            <w:lang w:val="en-US" w:eastAsia="zh-CN"/>
            <w14:textFill>
              <w14:solidFill>
                <w14:schemeClr w14:val="tx1"/>
              </w14:solidFill>
            </w14:textFill>
          </w:rPr>
          <w:t>）</w:t>
        </w:r>
      </w:ins>
      <w:ins w:id="1278" w:author="tyj" w:date="2020-07-17T15:48:26Z">
        <w:r>
          <w:rPr>
            <w:rFonts w:hint="eastAsia" w:cs="仿宋_GB2312"/>
            <w:color w:val="000000" w:themeColor="text1"/>
            <w:sz w:val="32"/>
            <w:szCs w:val="32"/>
            <w:lang w:val="en-US" w:eastAsia="zh-CN"/>
            <w14:textFill>
              <w14:solidFill>
                <w14:schemeClr w14:val="tx1"/>
              </w14:solidFill>
            </w14:textFill>
          </w:rPr>
          <w:t>，</w:t>
        </w:r>
      </w:ins>
      <w:ins w:id="1279" w:author="tyj" w:date="2020-07-17T15:48:29Z">
        <w:r>
          <w:rPr>
            <w:rFonts w:hint="eastAsia" w:cs="仿宋_GB2312"/>
            <w:color w:val="000000" w:themeColor="text1"/>
            <w:sz w:val="32"/>
            <w:szCs w:val="32"/>
            <w:lang w:val="en-US" w:eastAsia="zh-CN"/>
            <w14:textFill>
              <w14:solidFill>
                <w14:schemeClr w14:val="tx1"/>
              </w14:solidFill>
            </w14:textFill>
          </w:rPr>
          <w:t>实现</w:t>
        </w:r>
      </w:ins>
      <w:ins w:id="1280" w:author="tyj" w:date="2020-07-17T15:48:32Z">
        <w:r>
          <w:rPr>
            <w:rFonts w:hint="eastAsia" w:cs="仿宋_GB2312"/>
            <w:color w:val="000000" w:themeColor="text1"/>
            <w:sz w:val="32"/>
            <w:szCs w:val="32"/>
            <w:lang w:val="en-US" w:eastAsia="zh-CN"/>
            <w14:textFill>
              <w14:solidFill>
                <w14:schemeClr w14:val="tx1"/>
              </w14:solidFill>
            </w14:textFill>
          </w:rPr>
          <w:t>了</w:t>
        </w:r>
      </w:ins>
      <w:ins w:id="1281" w:author="tyj" w:date="2020-07-17T15:48:34Z">
        <w:r>
          <w:rPr>
            <w:rFonts w:hint="eastAsia" w:cs="仿宋_GB2312"/>
            <w:color w:val="000000" w:themeColor="text1"/>
            <w:sz w:val="32"/>
            <w:szCs w:val="32"/>
            <w:lang w:val="en-US" w:eastAsia="zh-CN"/>
            <w14:textFill>
              <w14:solidFill>
                <w14:schemeClr w14:val="tx1"/>
              </w14:solidFill>
            </w14:textFill>
          </w:rPr>
          <w:t>广东</w:t>
        </w:r>
      </w:ins>
      <w:ins w:id="1282" w:author="tyj" w:date="2020-07-17T15:48:35Z">
        <w:r>
          <w:rPr>
            <w:rFonts w:hint="eastAsia" w:cs="仿宋_GB2312"/>
            <w:color w:val="000000" w:themeColor="text1"/>
            <w:sz w:val="32"/>
            <w:szCs w:val="32"/>
            <w:lang w:val="en-US" w:eastAsia="zh-CN"/>
            <w14:textFill>
              <w14:solidFill>
                <w14:schemeClr w14:val="tx1"/>
              </w14:solidFill>
            </w14:textFill>
          </w:rPr>
          <w:t>竞技体育</w:t>
        </w:r>
      </w:ins>
      <w:ins w:id="1283" w:author="tyj" w:date="2020-07-17T15:48:37Z">
        <w:r>
          <w:rPr>
            <w:rFonts w:hint="eastAsia" w:cs="仿宋_GB2312"/>
            <w:color w:val="000000" w:themeColor="text1"/>
            <w:sz w:val="32"/>
            <w:szCs w:val="32"/>
            <w:lang w:val="en-US" w:eastAsia="zh-CN"/>
            <w14:textFill>
              <w14:solidFill>
                <w14:schemeClr w14:val="tx1"/>
              </w14:solidFill>
            </w14:textFill>
          </w:rPr>
          <w:t>的</w:t>
        </w:r>
      </w:ins>
      <w:ins w:id="1284" w:author="tyj" w:date="2020-07-17T15:48:39Z">
        <w:r>
          <w:rPr>
            <w:rFonts w:hint="eastAsia" w:cs="仿宋_GB2312"/>
            <w:color w:val="000000" w:themeColor="text1"/>
            <w:sz w:val="32"/>
            <w:szCs w:val="32"/>
            <w:lang w:val="en-US" w:eastAsia="zh-CN"/>
            <w14:textFill>
              <w14:solidFill>
                <w14:schemeClr w14:val="tx1"/>
              </w14:solidFill>
            </w14:textFill>
          </w:rPr>
          <w:t>历史性</w:t>
        </w:r>
      </w:ins>
      <w:ins w:id="1285" w:author="tyj" w:date="2020-07-17T15:48:40Z">
        <w:r>
          <w:rPr>
            <w:rFonts w:hint="eastAsia" w:cs="仿宋_GB2312"/>
            <w:color w:val="000000" w:themeColor="text1"/>
            <w:sz w:val="32"/>
            <w:szCs w:val="32"/>
            <w:lang w:val="en-US" w:eastAsia="zh-CN"/>
            <w14:textFill>
              <w14:solidFill>
                <w14:schemeClr w14:val="tx1"/>
              </w14:solidFill>
            </w14:textFill>
          </w:rPr>
          <w:t>突破。</w:t>
        </w:r>
      </w:ins>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del w:id="1286" w:author="tyj" w:date="2020-07-17T15:48:46Z"/>
          <w:rFonts w:hint="eastAsia" w:ascii="仿宋_GB2312" w:hAnsi="仿宋_GB2312" w:eastAsia="仿宋_GB2312" w:cs="仿宋_GB2312"/>
          <w:color w:val="000000" w:themeColor="text1"/>
          <w:sz w:val="32"/>
          <w:szCs w:val="32"/>
          <w14:textFill>
            <w14:solidFill>
              <w14:schemeClr w14:val="tx1"/>
            </w14:solidFill>
          </w14:textFill>
        </w:rPr>
      </w:pPr>
      <w:del w:id="1287" w:author="tyj" w:date="2020-07-17T15:48:46Z">
        <w:r>
          <w:rPr>
            <w:rFonts w:hint="eastAsia" w:ascii="仿宋_GB2312" w:hAnsi="仿宋_GB2312" w:eastAsia="仿宋_GB2312" w:cs="仿宋_GB2312"/>
            <w:color w:val="000000" w:themeColor="text1"/>
            <w:sz w:val="32"/>
            <w:szCs w:val="32"/>
            <w14:textFill>
              <w14:solidFill>
                <w14:schemeClr w14:val="tx1"/>
              </w14:solidFill>
            </w14:textFill>
          </w:rPr>
          <w:delText>第七届世界军人运动会上，广东输送到解放军的15名运动员获29枚金牌，为解放军代表团取得优异成绩做出积极贡献。</w:delText>
        </w:r>
      </w:del>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w:t>
      </w:r>
      <w:del w:id="1288" w:author="tyj" w:date="2020-07-17T15:55:35Z">
        <w:r>
          <w:rPr>
            <w:rFonts w:hint="eastAsia" w:ascii="仿宋_GB2312" w:hAnsi="仿宋_GB2312" w:eastAsia="仿宋_GB2312" w:cs="仿宋_GB2312"/>
            <w:b/>
            <w:bCs/>
            <w:color w:val="000000" w:themeColor="text1"/>
            <w:sz w:val="32"/>
            <w:szCs w:val="32"/>
            <w14:textFill>
              <w14:solidFill>
                <w14:schemeClr w14:val="tx1"/>
              </w14:solidFill>
            </w14:textFill>
          </w:rPr>
          <w:delText>东京奥运会和北京冬奥会备战工作稳步推进</w:delText>
        </w:r>
      </w:del>
      <w:ins w:id="1289" w:author="tyj" w:date="2020-07-17T15:55:35Z">
        <w:r>
          <w:rPr>
            <w:rFonts w:hint="eastAsia" w:cs="仿宋_GB2312"/>
            <w:b/>
            <w:bCs/>
            <w:color w:val="000000" w:themeColor="text1"/>
            <w:sz w:val="32"/>
            <w:szCs w:val="32"/>
            <w:lang w:eastAsia="zh-CN"/>
            <w14:textFill>
              <w14:solidFill>
                <w14:schemeClr w14:val="tx1"/>
              </w14:solidFill>
            </w14:textFill>
          </w:rPr>
          <w:t>做好赛事备战</w:t>
        </w:r>
      </w:ins>
      <w:ins w:id="1290" w:author="tyj" w:date="2020-07-17T15:55:36Z">
        <w:r>
          <w:rPr>
            <w:rFonts w:hint="eastAsia" w:cs="仿宋_GB2312"/>
            <w:b/>
            <w:bCs/>
            <w:color w:val="000000" w:themeColor="text1"/>
            <w:sz w:val="32"/>
            <w:szCs w:val="32"/>
            <w:lang w:eastAsia="zh-CN"/>
            <w14:textFill>
              <w14:solidFill>
                <w14:schemeClr w14:val="tx1"/>
              </w14:solidFill>
            </w14:textFill>
          </w:rPr>
          <w:t>工作</w:t>
        </w:r>
      </w:ins>
      <w:r>
        <w:rPr>
          <w:rFonts w:hint="eastAsia" w:ascii="仿宋_GB2312" w:hAnsi="仿宋_GB2312" w:eastAsia="仿宋_GB2312" w:cs="仿宋_GB2312"/>
          <w:b/>
          <w:bCs/>
          <w:color w:val="000000" w:themeColor="text1"/>
          <w:sz w:val="32"/>
          <w:szCs w:val="32"/>
          <w14:textFill>
            <w14:solidFill>
              <w14:schemeClr w14:val="tx1"/>
            </w14:solidFill>
          </w14:textFill>
        </w:rPr>
        <w:t>。</w:t>
      </w:r>
      <w:ins w:id="1291" w:author="tyj" w:date="2020-07-17T15:54:37Z">
        <w:r>
          <w:rPr>
            <w:rFonts w:hint="eastAsia" w:cs="仿宋_GB2312"/>
            <w:b w:val="0"/>
            <w:bCs w:val="0"/>
            <w:color w:val="000000" w:themeColor="text1"/>
            <w:sz w:val="32"/>
            <w:szCs w:val="32"/>
            <w:lang w:eastAsia="zh-CN"/>
            <w:rPrChange w:id="1292" w:author="tyj" w:date="2020-07-17T15:55:43Z">
              <w:rPr>
                <w:rFonts w:hint="eastAsia" w:cs="仿宋_GB2312"/>
                <w:b/>
                <w:bCs/>
                <w:color w:val="000000" w:themeColor="text1"/>
                <w:sz w:val="32"/>
                <w:szCs w:val="32"/>
                <w:lang w:eastAsia="zh-CN"/>
                <w14:textFill>
                  <w14:solidFill>
                    <w14:schemeClr w14:val="tx1"/>
                  </w14:solidFill>
                </w14:textFill>
              </w:rPr>
            </w:rPrChange>
            <w14:textFill>
              <w14:solidFill>
                <w14:schemeClr w14:val="tx1"/>
              </w14:solidFill>
            </w14:textFill>
          </w:rPr>
          <w:t>全力做好</w:t>
        </w:r>
      </w:ins>
      <w:ins w:id="1293" w:author="tyj" w:date="2020-07-17T15:54:40Z">
        <w:r>
          <w:rPr>
            <w:rFonts w:hint="eastAsia" w:cs="仿宋_GB2312"/>
            <w:b w:val="0"/>
            <w:bCs w:val="0"/>
            <w:color w:val="000000" w:themeColor="text1"/>
            <w:sz w:val="32"/>
            <w:szCs w:val="32"/>
            <w:lang w:val="en-US" w:eastAsia="zh-CN"/>
            <w:rPrChange w:id="1294"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20</w:t>
        </w:r>
      </w:ins>
      <w:ins w:id="1295" w:author="tyj" w:date="2020-07-17T15:54:41Z">
        <w:r>
          <w:rPr>
            <w:rFonts w:hint="eastAsia" w:cs="仿宋_GB2312"/>
            <w:b w:val="0"/>
            <w:bCs w:val="0"/>
            <w:color w:val="000000" w:themeColor="text1"/>
            <w:sz w:val="32"/>
            <w:szCs w:val="32"/>
            <w:lang w:val="en-US" w:eastAsia="zh-CN"/>
            <w:rPrChange w:id="1296"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20</w:t>
        </w:r>
      </w:ins>
      <w:ins w:id="1297" w:author="tyj" w:date="2020-07-17T15:54:43Z">
        <w:r>
          <w:rPr>
            <w:rFonts w:hint="eastAsia" w:cs="仿宋_GB2312"/>
            <w:b w:val="0"/>
            <w:bCs w:val="0"/>
            <w:color w:val="000000" w:themeColor="text1"/>
            <w:sz w:val="32"/>
            <w:szCs w:val="32"/>
            <w:lang w:val="en-US" w:eastAsia="zh-CN"/>
            <w:rPrChange w:id="1298"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东京</w:t>
        </w:r>
      </w:ins>
      <w:ins w:id="1299" w:author="tyj" w:date="2020-07-17T15:54:45Z">
        <w:r>
          <w:rPr>
            <w:rFonts w:hint="eastAsia" w:cs="仿宋_GB2312"/>
            <w:b w:val="0"/>
            <w:bCs w:val="0"/>
            <w:color w:val="000000" w:themeColor="text1"/>
            <w:sz w:val="32"/>
            <w:szCs w:val="32"/>
            <w:lang w:val="en-US" w:eastAsia="zh-CN"/>
            <w:rPrChange w:id="1300"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奥运会、</w:t>
        </w:r>
      </w:ins>
      <w:ins w:id="1301" w:author="tyj" w:date="2020-07-17T15:54:46Z">
        <w:r>
          <w:rPr>
            <w:rFonts w:hint="eastAsia" w:cs="仿宋_GB2312"/>
            <w:b w:val="0"/>
            <w:bCs w:val="0"/>
            <w:color w:val="000000" w:themeColor="text1"/>
            <w:sz w:val="32"/>
            <w:szCs w:val="32"/>
            <w:lang w:val="en-US" w:eastAsia="zh-CN"/>
            <w:rPrChange w:id="1302"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2022</w:t>
        </w:r>
      </w:ins>
      <w:ins w:id="1303" w:author="tyj" w:date="2020-07-17T15:54:48Z">
        <w:r>
          <w:rPr>
            <w:rFonts w:hint="eastAsia" w:cs="仿宋_GB2312"/>
            <w:b w:val="0"/>
            <w:bCs w:val="0"/>
            <w:color w:val="000000" w:themeColor="text1"/>
            <w:sz w:val="32"/>
            <w:szCs w:val="32"/>
            <w:lang w:val="en-US" w:eastAsia="zh-CN"/>
            <w:rPrChange w:id="1304"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北京</w:t>
        </w:r>
      </w:ins>
      <w:ins w:id="1305" w:author="tyj" w:date="2020-07-17T15:54:50Z">
        <w:r>
          <w:rPr>
            <w:rFonts w:hint="eastAsia" w:cs="仿宋_GB2312"/>
            <w:b w:val="0"/>
            <w:bCs w:val="0"/>
            <w:color w:val="000000" w:themeColor="text1"/>
            <w:sz w:val="32"/>
            <w:szCs w:val="32"/>
            <w:lang w:val="en-US" w:eastAsia="zh-CN"/>
            <w:rPrChange w:id="1306"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冬奥会</w:t>
        </w:r>
      </w:ins>
      <w:ins w:id="1307" w:author="tyj" w:date="2020-07-17T15:54:51Z">
        <w:r>
          <w:rPr>
            <w:rFonts w:hint="eastAsia" w:cs="仿宋_GB2312"/>
            <w:b w:val="0"/>
            <w:bCs w:val="0"/>
            <w:color w:val="000000" w:themeColor="text1"/>
            <w:sz w:val="32"/>
            <w:szCs w:val="32"/>
            <w:lang w:val="en-US" w:eastAsia="zh-CN"/>
            <w:rPrChange w:id="1308"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、202</w:t>
        </w:r>
      </w:ins>
      <w:ins w:id="1309" w:author="tyj" w:date="2020-07-17T15:54:52Z">
        <w:r>
          <w:rPr>
            <w:rFonts w:hint="eastAsia" w:cs="仿宋_GB2312"/>
            <w:b w:val="0"/>
            <w:bCs w:val="0"/>
            <w:color w:val="000000" w:themeColor="text1"/>
            <w:sz w:val="32"/>
            <w:szCs w:val="32"/>
            <w:lang w:val="en-US" w:eastAsia="zh-CN"/>
            <w:rPrChange w:id="1310"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1</w:t>
        </w:r>
      </w:ins>
      <w:ins w:id="1311" w:author="tyj" w:date="2020-07-17T15:54:58Z">
        <w:r>
          <w:rPr>
            <w:rFonts w:hint="eastAsia" w:cs="仿宋_GB2312"/>
            <w:b w:val="0"/>
            <w:bCs w:val="0"/>
            <w:color w:val="000000" w:themeColor="text1"/>
            <w:sz w:val="32"/>
            <w:szCs w:val="32"/>
            <w:lang w:val="en-US" w:eastAsia="zh-CN"/>
            <w:rPrChange w:id="1312"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陕西全运会</w:t>
        </w:r>
      </w:ins>
      <w:ins w:id="1313" w:author="tyj" w:date="2020-07-17T15:54:59Z">
        <w:r>
          <w:rPr>
            <w:rFonts w:hint="eastAsia" w:cs="仿宋_GB2312"/>
            <w:b w:val="0"/>
            <w:bCs w:val="0"/>
            <w:color w:val="000000" w:themeColor="text1"/>
            <w:sz w:val="32"/>
            <w:szCs w:val="32"/>
            <w:lang w:val="en-US" w:eastAsia="zh-CN"/>
            <w:rPrChange w:id="1314"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和20</w:t>
        </w:r>
      </w:ins>
      <w:ins w:id="1315" w:author="tyj" w:date="2020-07-17T15:55:00Z">
        <w:r>
          <w:rPr>
            <w:rFonts w:hint="eastAsia" w:cs="仿宋_GB2312"/>
            <w:b w:val="0"/>
            <w:bCs w:val="0"/>
            <w:color w:val="000000" w:themeColor="text1"/>
            <w:sz w:val="32"/>
            <w:szCs w:val="32"/>
            <w:lang w:val="en-US" w:eastAsia="zh-CN"/>
            <w:rPrChange w:id="1316"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2</w:t>
        </w:r>
      </w:ins>
      <w:ins w:id="1317" w:author="tyj" w:date="2020-07-17T15:55:04Z">
        <w:r>
          <w:rPr>
            <w:rFonts w:hint="eastAsia" w:cs="仿宋_GB2312"/>
            <w:b w:val="0"/>
            <w:bCs w:val="0"/>
            <w:color w:val="000000" w:themeColor="text1"/>
            <w:sz w:val="32"/>
            <w:szCs w:val="32"/>
            <w:lang w:val="en-US" w:eastAsia="zh-CN"/>
            <w:rPrChange w:id="1318"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0</w:t>
        </w:r>
      </w:ins>
      <w:ins w:id="1319" w:author="tyj" w:date="2020-07-17T15:55:07Z">
        <w:r>
          <w:rPr>
            <w:rFonts w:hint="eastAsia" w:cs="仿宋_GB2312"/>
            <w:b w:val="0"/>
            <w:bCs w:val="0"/>
            <w:color w:val="000000" w:themeColor="text1"/>
            <w:sz w:val="32"/>
            <w:szCs w:val="32"/>
            <w:lang w:val="en-US" w:eastAsia="zh-CN"/>
            <w:rPrChange w:id="1320"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内蒙古冬运会</w:t>
        </w:r>
      </w:ins>
      <w:ins w:id="1321" w:author="tyj" w:date="2020-07-17T15:55:08Z">
        <w:r>
          <w:rPr>
            <w:rFonts w:hint="eastAsia" w:cs="仿宋_GB2312"/>
            <w:b w:val="0"/>
            <w:bCs w:val="0"/>
            <w:color w:val="000000" w:themeColor="text1"/>
            <w:sz w:val="32"/>
            <w:szCs w:val="32"/>
            <w:lang w:val="en-US" w:eastAsia="zh-CN"/>
            <w:rPrChange w:id="1322"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备战</w:t>
        </w:r>
      </w:ins>
      <w:ins w:id="1323" w:author="tyj" w:date="2020-07-17T15:55:09Z">
        <w:r>
          <w:rPr>
            <w:rFonts w:hint="eastAsia" w:cs="仿宋_GB2312"/>
            <w:b w:val="0"/>
            <w:bCs w:val="0"/>
            <w:color w:val="000000" w:themeColor="text1"/>
            <w:sz w:val="32"/>
            <w:szCs w:val="32"/>
            <w:lang w:val="en-US" w:eastAsia="zh-CN"/>
            <w:rPrChange w:id="1324" w:author="tyj" w:date="2020-07-17T15:55:43Z">
              <w:rPr>
                <w:rFonts w:hint="eastAsia" w:cs="仿宋_GB2312"/>
                <w:b/>
                <w:bCs/>
                <w:color w:val="000000" w:themeColor="text1"/>
                <w:sz w:val="32"/>
                <w:szCs w:val="32"/>
                <w:lang w:val="en-US" w:eastAsia="zh-CN"/>
                <w14:textFill>
                  <w14:solidFill>
                    <w14:schemeClr w14:val="tx1"/>
                  </w14:solidFill>
                </w14:textFill>
              </w:rPr>
            </w:rPrChange>
            <w14:textFill>
              <w14:solidFill>
                <w14:schemeClr w14:val="tx1"/>
              </w14:solidFill>
            </w14:textFill>
          </w:rPr>
          <w:t>工作。</w:t>
        </w:r>
      </w:ins>
      <w:r>
        <w:rPr>
          <w:rFonts w:hint="eastAsia" w:ascii="仿宋_GB2312" w:hAnsi="仿宋_GB2312" w:eastAsia="仿宋_GB2312" w:cs="仿宋_GB2312"/>
          <w:color w:val="000000" w:themeColor="text1"/>
          <w:sz w:val="32"/>
          <w:szCs w:val="32"/>
          <w14:textFill>
            <w14:solidFill>
              <w14:schemeClr w14:val="tx1"/>
            </w14:solidFill>
          </w14:textFill>
        </w:rPr>
        <w:t>目前我省</w:t>
      </w:r>
      <w:ins w:id="1325" w:author="tyj" w:date="2020-07-17T15:49:33Z">
        <w:r>
          <w:rPr>
            <w:rFonts w:hint="eastAsia" w:cs="仿宋_GB2312"/>
            <w:color w:val="000000" w:themeColor="text1"/>
            <w:sz w:val="32"/>
            <w:szCs w:val="32"/>
            <w:lang w:eastAsia="zh-CN"/>
            <w14:textFill>
              <w14:solidFill>
                <w14:schemeClr w14:val="tx1"/>
              </w14:solidFill>
            </w14:textFill>
          </w:rPr>
          <w:t>有</w:t>
        </w:r>
      </w:ins>
      <w:ins w:id="1326" w:author="tyj" w:date="2020-07-17T15:49:34Z">
        <w:r>
          <w:rPr>
            <w:rFonts w:hint="eastAsia" w:cs="仿宋_GB2312"/>
            <w:color w:val="000000" w:themeColor="text1"/>
            <w:sz w:val="32"/>
            <w:szCs w:val="32"/>
            <w:lang w:val="en-US" w:eastAsia="zh-CN"/>
            <w14:textFill>
              <w14:solidFill>
                <w14:schemeClr w14:val="tx1"/>
              </w14:solidFill>
            </w14:textFill>
          </w:rPr>
          <w:t>30</w:t>
        </w:r>
      </w:ins>
      <w:ins w:id="1327" w:author="tyj" w:date="2020-07-17T15:49:35Z">
        <w:r>
          <w:rPr>
            <w:rFonts w:hint="eastAsia" w:cs="仿宋_GB2312"/>
            <w:color w:val="000000" w:themeColor="text1"/>
            <w:sz w:val="32"/>
            <w:szCs w:val="32"/>
            <w:lang w:val="en-US" w:eastAsia="zh-CN"/>
            <w14:textFill>
              <w14:solidFill>
                <w14:schemeClr w14:val="tx1"/>
              </w14:solidFill>
            </w14:textFill>
          </w:rPr>
          <w:t>0</w:t>
        </w:r>
      </w:ins>
      <w:ins w:id="1328" w:author="tyj" w:date="2020-07-17T15:49:36Z">
        <w:r>
          <w:rPr>
            <w:rFonts w:hint="eastAsia" w:cs="仿宋_GB2312"/>
            <w:color w:val="000000" w:themeColor="text1"/>
            <w:sz w:val="32"/>
            <w:szCs w:val="32"/>
            <w:lang w:val="en-US" w:eastAsia="zh-CN"/>
            <w14:textFill>
              <w14:solidFill>
                <w14:schemeClr w14:val="tx1"/>
              </w14:solidFill>
            </w14:textFill>
          </w:rPr>
          <w:t>多</w:t>
        </w:r>
      </w:ins>
      <w:ins w:id="1329" w:author="tyj" w:date="2020-07-17T15:49:38Z">
        <w:r>
          <w:rPr>
            <w:rFonts w:hint="eastAsia" w:cs="仿宋_GB2312"/>
            <w:color w:val="000000" w:themeColor="text1"/>
            <w:sz w:val="32"/>
            <w:szCs w:val="32"/>
            <w:lang w:val="en-US" w:eastAsia="zh-CN"/>
            <w14:textFill>
              <w14:solidFill>
                <w14:schemeClr w14:val="tx1"/>
              </w14:solidFill>
            </w14:textFill>
          </w:rPr>
          <w:t>名</w:t>
        </w:r>
      </w:ins>
      <w:ins w:id="1330" w:author="tyj" w:date="2020-07-17T15:49:39Z">
        <w:r>
          <w:rPr>
            <w:rFonts w:hint="eastAsia" w:cs="仿宋_GB2312"/>
            <w:color w:val="000000" w:themeColor="text1"/>
            <w:sz w:val="32"/>
            <w:szCs w:val="32"/>
            <w:lang w:val="en-US" w:eastAsia="zh-CN"/>
            <w14:textFill>
              <w14:solidFill>
                <w14:schemeClr w14:val="tx1"/>
              </w14:solidFill>
            </w14:textFill>
          </w:rPr>
          <w:t>运动员</w:t>
        </w:r>
      </w:ins>
      <w:ins w:id="1331" w:author="tyj" w:date="2020-07-17T15:49:42Z">
        <w:r>
          <w:rPr>
            <w:rFonts w:hint="eastAsia" w:cs="仿宋_GB2312"/>
            <w:color w:val="000000" w:themeColor="text1"/>
            <w:sz w:val="32"/>
            <w:szCs w:val="32"/>
            <w:lang w:val="en-US" w:eastAsia="zh-CN"/>
            <w14:textFill>
              <w14:solidFill>
                <w14:schemeClr w14:val="tx1"/>
              </w14:solidFill>
            </w14:textFill>
          </w:rPr>
          <w:t>入选</w:t>
        </w:r>
      </w:ins>
      <w:ins w:id="1332" w:author="tyj" w:date="2020-07-17T15:49:45Z">
        <w:r>
          <w:rPr>
            <w:rFonts w:hint="eastAsia" w:cs="仿宋_GB2312"/>
            <w:color w:val="000000" w:themeColor="text1"/>
            <w:sz w:val="32"/>
            <w:szCs w:val="32"/>
            <w:lang w:val="en-US" w:eastAsia="zh-CN"/>
            <w14:textFill>
              <w14:solidFill>
                <w14:schemeClr w14:val="tx1"/>
              </w14:solidFill>
            </w14:textFill>
          </w:rPr>
          <w:t>国家集训队</w:t>
        </w:r>
      </w:ins>
      <w:ins w:id="1333" w:author="tyj" w:date="2020-07-17T15:49:46Z">
        <w:r>
          <w:rPr>
            <w:rFonts w:hint="eastAsia" w:cs="仿宋_GB2312"/>
            <w:color w:val="000000" w:themeColor="text1"/>
            <w:sz w:val="32"/>
            <w:szCs w:val="32"/>
            <w:lang w:val="en-US" w:eastAsia="zh-CN"/>
            <w14:textFill>
              <w14:solidFill>
                <w14:schemeClr w14:val="tx1"/>
              </w14:solidFill>
            </w14:textFill>
          </w:rPr>
          <w:t>，</w:t>
        </w:r>
      </w:ins>
      <w:ins w:id="1334" w:author="tyj" w:date="2020-07-17T15:49:47Z">
        <w:r>
          <w:rPr>
            <w:rFonts w:hint="eastAsia" w:cs="仿宋_GB2312"/>
            <w:color w:val="000000" w:themeColor="text1"/>
            <w:sz w:val="32"/>
            <w:szCs w:val="32"/>
            <w:lang w:val="en-US" w:eastAsia="zh-CN"/>
            <w14:textFill>
              <w14:solidFill>
                <w14:schemeClr w14:val="tx1"/>
              </w14:solidFill>
            </w14:textFill>
          </w:rPr>
          <w:t>其中</w:t>
        </w:r>
      </w:ins>
      <w:ins w:id="1335" w:author="tyj" w:date="2020-07-17T15:49:50Z">
        <w:r>
          <w:rPr>
            <w:rFonts w:hint="eastAsia" w:cs="仿宋_GB2312"/>
            <w:color w:val="000000" w:themeColor="text1"/>
            <w:sz w:val="32"/>
            <w:szCs w:val="32"/>
            <w:lang w:val="en-US" w:eastAsia="zh-CN"/>
            <w14:textFill>
              <w14:solidFill>
                <w14:schemeClr w14:val="tx1"/>
              </w14:solidFill>
            </w14:textFill>
          </w:rPr>
          <w:t>有70</w:t>
        </w:r>
      </w:ins>
      <w:ins w:id="1336" w:author="tyj" w:date="2020-07-17T15:49:52Z">
        <w:r>
          <w:rPr>
            <w:rFonts w:hint="eastAsia" w:cs="仿宋_GB2312"/>
            <w:color w:val="000000" w:themeColor="text1"/>
            <w:sz w:val="32"/>
            <w:szCs w:val="32"/>
            <w:lang w:val="en-US" w:eastAsia="zh-CN"/>
            <w14:textFill>
              <w14:solidFill>
                <w14:schemeClr w14:val="tx1"/>
              </w14:solidFill>
            </w14:textFill>
          </w:rPr>
          <w:t>多名</w:t>
        </w:r>
      </w:ins>
      <w:ins w:id="1337" w:author="tyj" w:date="2020-07-17T15:49:56Z">
        <w:r>
          <w:rPr>
            <w:rFonts w:hint="eastAsia" w:cs="仿宋_GB2312"/>
            <w:color w:val="000000" w:themeColor="text1"/>
            <w:sz w:val="32"/>
            <w:szCs w:val="32"/>
            <w:lang w:val="en-US" w:eastAsia="zh-CN"/>
            <w14:textFill>
              <w14:solidFill>
                <w14:schemeClr w14:val="tx1"/>
              </w14:solidFill>
            </w14:textFill>
          </w:rPr>
          <w:t>运动员</w:t>
        </w:r>
      </w:ins>
      <w:ins w:id="1338" w:author="tyj" w:date="2020-07-17T15:49:58Z">
        <w:r>
          <w:rPr>
            <w:rFonts w:hint="eastAsia" w:cs="仿宋_GB2312"/>
            <w:color w:val="000000" w:themeColor="text1"/>
            <w:sz w:val="32"/>
            <w:szCs w:val="32"/>
            <w:lang w:val="en-US" w:eastAsia="zh-CN"/>
            <w14:textFill>
              <w14:solidFill>
                <w14:schemeClr w14:val="tx1"/>
              </w14:solidFill>
            </w14:textFill>
          </w:rPr>
          <w:t>备战</w:t>
        </w:r>
      </w:ins>
      <w:ins w:id="1339" w:author="tyj" w:date="2020-07-17T15:50:27Z">
        <w:r>
          <w:rPr>
            <w:rFonts w:hint="eastAsia" w:cs="仿宋_GB2312"/>
            <w:color w:val="000000" w:themeColor="text1"/>
            <w:sz w:val="32"/>
            <w:szCs w:val="32"/>
            <w:lang w:val="en-US" w:eastAsia="zh-CN"/>
            <w14:textFill>
              <w14:solidFill>
                <w14:schemeClr w14:val="tx1"/>
              </w14:solidFill>
            </w14:textFill>
          </w:rPr>
          <w:t>东京奥运会，5</w:t>
        </w:r>
      </w:ins>
      <w:ins w:id="1340" w:author="tyj" w:date="2020-07-17T15:50:28Z">
        <w:r>
          <w:rPr>
            <w:rFonts w:hint="eastAsia" w:cs="仿宋_GB2312"/>
            <w:color w:val="000000" w:themeColor="text1"/>
            <w:sz w:val="32"/>
            <w:szCs w:val="32"/>
            <w:lang w:val="en-US" w:eastAsia="zh-CN"/>
            <w14:textFill>
              <w14:solidFill>
                <w14:schemeClr w14:val="tx1"/>
              </w14:solidFill>
            </w14:textFill>
          </w:rPr>
          <w:t>0</w:t>
        </w:r>
      </w:ins>
      <w:ins w:id="1341" w:author="tyj" w:date="2020-07-17T15:50:31Z">
        <w:r>
          <w:rPr>
            <w:rFonts w:hint="eastAsia" w:cs="仿宋_GB2312"/>
            <w:color w:val="000000" w:themeColor="text1"/>
            <w:sz w:val="32"/>
            <w:szCs w:val="32"/>
            <w:lang w:val="en-US" w:eastAsia="zh-CN"/>
            <w14:textFill>
              <w14:solidFill>
                <w14:schemeClr w14:val="tx1"/>
              </w14:solidFill>
            </w14:textFill>
          </w:rPr>
          <w:t>多名运动员</w:t>
        </w:r>
      </w:ins>
      <w:ins w:id="1342" w:author="tyj" w:date="2020-07-17T15:50:34Z">
        <w:r>
          <w:rPr>
            <w:rFonts w:hint="eastAsia" w:cs="仿宋_GB2312"/>
            <w:color w:val="000000" w:themeColor="text1"/>
            <w:sz w:val="32"/>
            <w:szCs w:val="32"/>
            <w:lang w:val="en-US" w:eastAsia="zh-CN"/>
            <w14:textFill>
              <w14:solidFill>
                <w14:schemeClr w14:val="tx1"/>
              </w14:solidFill>
            </w14:textFill>
          </w:rPr>
          <w:t>集训</w:t>
        </w:r>
      </w:ins>
      <w:ins w:id="1343" w:author="tyj" w:date="2020-07-17T15:50:35Z">
        <w:r>
          <w:rPr>
            <w:rFonts w:hint="eastAsia" w:cs="仿宋_GB2312"/>
            <w:color w:val="000000" w:themeColor="text1"/>
            <w:sz w:val="32"/>
            <w:szCs w:val="32"/>
            <w:lang w:val="en-US" w:eastAsia="zh-CN"/>
            <w14:textFill>
              <w14:solidFill>
                <w14:schemeClr w14:val="tx1"/>
              </w14:solidFill>
            </w14:textFill>
          </w:rPr>
          <w:t>备战</w:t>
        </w:r>
      </w:ins>
      <w:ins w:id="1344" w:author="tyj" w:date="2020-07-17T15:50:40Z">
        <w:r>
          <w:rPr>
            <w:rFonts w:hint="eastAsia" w:cs="仿宋_GB2312"/>
            <w:color w:val="000000" w:themeColor="text1"/>
            <w:sz w:val="32"/>
            <w:szCs w:val="32"/>
            <w:lang w:val="en-US" w:eastAsia="zh-CN"/>
            <w14:textFill>
              <w14:solidFill>
                <w14:schemeClr w14:val="tx1"/>
              </w14:solidFill>
            </w14:textFill>
          </w:rPr>
          <w:t>北京</w:t>
        </w:r>
      </w:ins>
      <w:ins w:id="1345" w:author="tyj" w:date="2020-07-17T15:50:45Z">
        <w:r>
          <w:rPr>
            <w:rFonts w:hint="eastAsia" w:cs="仿宋_GB2312"/>
            <w:color w:val="000000" w:themeColor="text1"/>
            <w:sz w:val="32"/>
            <w:szCs w:val="32"/>
            <w:lang w:val="en-US" w:eastAsia="zh-CN"/>
            <w14:textFill>
              <w14:solidFill>
                <w14:schemeClr w14:val="tx1"/>
              </w14:solidFill>
            </w14:textFill>
          </w:rPr>
          <w:t>冬奥会。</w:t>
        </w:r>
      </w:ins>
      <w:del w:id="1346" w:author="tyj" w:date="2020-07-17T15:51:29Z">
        <w:r>
          <w:rPr>
            <w:rFonts w:hint="eastAsia" w:ascii="仿宋_GB2312" w:hAnsi="仿宋_GB2312" w:eastAsia="仿宋_GB2312" w:cs="仿宋_GB2312"/>
            <w:color w:val="000000" w:themeColor="text1"/>
            <w:sz w:val="32"/>
            <w:szCs w:val="32"/>
            <w14:textFill>
              <w14:solidFill>
                <w14:schemeClr w14:val="tx1"/>
              </w14:solidFill>
            </w14:textFill>
          </w:rPr>
          <w:delText>备战东京奥运会的运动员有68名（其中重点运动员32名），位居各省市前列。</w:delText>
        </w:r>
      </w:del>
      <w:del w:id="1347" w:author="tyj" w:date="2020-07-17T15:53:55Z">
        <w:r>
          <w:rPr>
            <w:rFonts w:hint="eastAsia" w:ascii="仿宋_GB2312" w:hAnsi="仿宋_GB2312" w:eastAsia="仿宋_GB2312" w:cs="仿宋_GB2312"/>
            <w:color w:val="000000" w:themeColor="text1"/>
            <w:sz w:val="32"/>
            <w:szCs w:val="32"/>
            <w14:textFill>
              <w14:solidFill>
                <w14:schemeClr w14:val="tx1"/>
              </w14:solidFill>
            </w14:textFill>
          </w:rPr>
          <w:delText>去年5月国家体育总局召开的东京奥运会备战工作会议上，广东代表省市发言，提出了广东运动员要在东京奥运会上“力争金牌数超过上届，为国家做更大贡献”的目标。同时，我省积极响应中央号召，因地制宜开展冰雪运动，积极做好2022年北京冬奥会备战工作。目前我省有30多名运动员在国家队集训，重点项目为雪橇、雪车、钢架雪车和女子冰球等。国家体育总局在工作简报中肯定南方省份广东积极探索、推动冰雪运动发展的做法，仲文局长2019年两会答记者问时，在国家备战冬奥会“扩参与面”和“扩合作面”两项重要举措中再次肯定了广东积极参与奥运冰雪项目备战工作。</w:delText>
        </w:r>
      </w:del>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4.职业体育蓬勃发展。</w:t>
      </w:r>
      <w:r>
        <w:rPr>
          <w:rFonts w:hint="eastAsia" w:ascii="仿宋_GB2312" w:hAnsi="仿宋_GB2312" w:eastAsia="仿宋_GB2312" w:cs="仿宋_GB2312"/>
          <w:color w:val="000000" w:themeColor="text1"/>
          <w:sz w:val="32"/>
          <w:szCs w:val="32"/>
          <w14:textFill>
            <w14:solidFill>
              <w14:schemeClr w14:val="tx1"/>
            </w14:solidFill>
          </w14:textFill>
        </w:rPr>
        <w:t>目前，我省“足、篮、排”三大球职业俱乐部数量</w:t>
      </w:r>
      <w:del w:id="1348" w:author="tyj" w:date="2020-07-17T15:52:19Z">
        <w:r>
          <w:rPr>
            <w:rFonts w:hint="eastAsia" w:ascii="仿宋_GB2312" w:hAnsi="仿宋_GB2312" w:eastAsia="仿宋_GB2312" w:cs="仿宋_GB2312"/>
            <w:color w:val="000000" w:themeColor="text1"/>
            <w:sz w:val="32"/>
            <w:szCs w:val="32"/>
            <w14:textFill>
              <w14:solidFill>
                <w14:schemeClr w14:val="tx1"/>
              </w14:solidFill>
            </w14:textFill>
          </w:rPr>
          <w:delText>位居</w:delText>
        </w:r>
      </w:del>
      <w:ins w:id="1349" w:author="tyj" w:date="2020-07-17T15:52:19Z">
        <w:r>
          <w:rPr>
            <w:rFonts w:hint="eastAsia" w:cs="仿宋_GB2312"/>
            <w:color w:val="000000" w:themeColor="text1"/>
            <w:sz w:val="32"/>
            <w:szCs w:val="32"/>
            <w:lang w:eastAsia="zh-CN"/>
            <w14:textFill>
              <w14:solidFill>
                <w14:schemeClr w14:val="tx1"/>
              </w14:solidFill>
            </w14:textFill>
          </w:rPr>
          <w:t>高居</w:t>
        </w:r>
      </w:ins>
      <w:r>
        <w:rPr>
          <w:rFonts w:hint="eastAsia" w:ascii="仿宋_GB2312" w:hAnsi="仿宋_GB2312" w:eastAsia="仿宋_GB2312" w:cs="仿宋_GB2312"/>
          <w:color w:val="000000" w:themeColor="text1"/>
          <w:sz w:val="32"/>
          <w:szCs w:val="32"/>
          <w14:textFill>
            <w14:solidFill>
              <w14:schemeClr w14:val="tx1"/>
            </w14:solidFill>
          </w14:textFill>
        </w:rPr>
        <w:t>全国前列：足球有6家，篮球有4家，排球有2家。2019年度职业赛事中，广东成绩突出。广东宏远篮球俱乐部东莞银行队和广东东莞新彤盛俱乐部女子篮球队双双夺得全国男、女篮球联赛总冠军，创造广东篮球新历史；广州恒大淘宝足球俱乐部夺得中超第八冠；李昊桐和冯珊珊居世界高尔夫球排名中国大陆男女第一；深圳昆仑鸿星万科阳光女子冰球队在2019“丝路杯”国际女子冰球联赛第一站中捧得桂冠，实现广东冰球队首次获得国际赛冠军等。</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（三）大力发展体育产业，为经济社会发展贡献新动力</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1.推动体育产业健康高效发展。</w:t>
      </w:r>
      <w:r>
        <w:rPr>
          <w:rFonts w:hint="eastAsia" w:ascii="仿宋_GB2312" w:hAnsi="仿宋_GB2312" w:eastAsia="仿宋_GB2312" w:cs="仿宋_GB2312"/>
          <w:color w:val="000000" w:themeColor="text1"/>
          <w:sz w:val="32"/>
          <w:szCs w:val="32"/>
          <w14:textFill>
            <w14:solidFill>
              <w14:schemeClr w14:val="tx1"/>
            </w14:solidFill>
          </w14:textFill>
        </w:rPr>
        <w:t>针对性制定政策措施，丰富社会体育产品和服务供给，我省体育产业发展规模不断扩大，结构持续优化，体系逐步完善。2018年，体育产业总规模同比增速预计为15.97%，体育产业增加值同比增速预计达21.21%，GDP占比达到1.65%，位居全国前列。持续推进2019年广东省体育机构名录库建设、体育机构抽样调查。各地市体育产业取得新进展，如深圳成立体育发展基金会，安排超过1亿元实施高端体育赛事、高水平职业俱乐部、体育企业贷款贴息等扶持计划。</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2.积极打造体育产业资源交流平台。</w:t>
      </w:r>
      <w:r>
        <w:rPr>
          <w:rFonts w:hint="eastAsia" w:ascii="仿宋_GB2312" w:hAnsi="仿宋_GB2312" w:eastAsia="仿宋_GB2312" w:cs="仿宋_GB2312"/>
          <w:color w:val="000000" w:themeColor="text1"/>
          <w:sz w:val="32"/>
          <w:szCs w:val="32"/>
          <w14:textFill>
            <w14:solidFill>
              <w14:schemeClr w14:val="tx1"/>
            </w14:solidFill>
          </w14:textFill>
        </w:rPr>
        <w:t>成功举办第20届广东国际体育用品博览会暨第16届粤港澳国际体育用品博览会和第四届广东体育产业发展论坛。2019中国体育文化博览会和中国体育旅游博览会在广州举办，取得圆满成功。积极开展广东省体育产业示范基地、示范单位、示范项目评选，有效激发市场活力，提高产业发展水平。</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3.促进体育彩票高质量发展。</w:t>
      </w:r>
      <w:r>
        <w:rPr>
          <w:rFonts w:hint="eastAsia" w:ascii="仿宋_GB2312" w:hAnsi="仿宋_GB2312" w:eastAsia="仿宋_GB2312" w:cs="仿宋_GB2312"/>
          <w:color w:val="000000" w:themeColor="text1"/>
          <w:sz w:val="32"/>
          <w:szCs w:val="32"/>
          <w14:textFill>
            <w14:solidFill>
              <w14:schemeClr w14:val="tx1"/>
            </w14:solidFill>
          </w14:textFill>
        </w:rPr>
        <w:t>2019年代扣代缴中奖者偶然所得税5.04亿元，销售实体店规模突破1.33万个，提供代销者就业岗位3万多个，销售收入15.48亿元，在责任彩票建设上迈出了坚实步伐。</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（四）全面加强青少年体育工作，切实提高青少年体质</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1.精心筹备第三届亚洲青年运动会，落实习近平总书记对广东指示批示精神</w:t>
      </w:r>
      <w:r>
        <w:rPr>
          <w:rFonts w:hint="eastAsia" w:ascii="仿宋_GB2312" w:hAnsi="仿宋_GB2312" w:eastAsia="仿宋_GB2312" w:cs="仿宋_GB2312"/>
          <w:color w:val="000000" w:themeColor="text1"/>
          <w:sz w:val="32"/>
          <w:szCs w:val="32"/>
          <w14:textFill>
            <w14:solidFill>
              <w14:schemeClr w14:val="tx1"/>
            </w14:solidFill>
          </w14:textFill>
        </w:rPr>
        <w:t>。全力支持2021年汕头亚青会筹备工作，协调统筹推进重点项目和基础设施建设工作，做好赛事组织指导和服务保障等，目前各项筹备工作稳步推进。</w:t>
      </w:r>
    </w:p>
    <w:p>
      <w:pPr>
        <w:keepNext w:val="0"/>
        <w:keepLines w:val="0"/>
        <w:pageBreakBefore w:val="0"/>
        <w:widowControl w:val="0"/>
        <w:kinsoku/>
        <w:wordWrap/>
        <w:overflowPunct/>
        <w:topLinePunct w:val="0"/>
        <w:autoSpaceDE/>
        <w:bidi w:val="0"/>
        <w:snapToGrid w:val="0"/>
        <w:spacing w:line="360" w:lineRule="auto"/>
        <w:ind w:firstLine="645"/>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2.青少年体育后备人才培养体系不断完善。</w:t>
      </w:r>
      <w:r>
        <w:rPr>
          <w:rFonts w:hint="eastAsia" w:ascii="仿宋_GB2312" w:hAnsi="仿宋_GB2312" w:eastAsia="仿宋_GB2312" w:cs="仿宋_GB2312"/>
          <w:color w:val="000000" w:themeColor="text1"/>
          <w:sz w:val="32"/>
          <w:szCs w:val="32"/>
          <w14:textFill>
            <w14:solidFill>
              <w14:schemeClr w14:val="tx1"/>
            </w14:solidFill>
          </w14:textFill>
        </w:rPr>
        <w:t>夯实训练体系，制定《“省级示范项目后备人才基地”管理办法（试行）》，构建以省体校、广州、深圳为龙头的后备人才培养体系；优化训练结构，充分发挥竞技体育对后备人才的引领，深化省运会改革，调整项目结构，促进全省竞技资源配置优化。目前，全省共有各级各类业余体校144所，在训运动员32726名，省市两级传统校1794所，2019年新增注册运动员23149名。</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3.青少年竞赛改革工作不断推进。</w:t>
      </w:r>
      <w:r>
        <w:rPr>
          <w:rFonts w:hint="eastAsia" w:ascii="仿宋_GB2312" w:hAnsi="仿宋_GB2312" w:eastAsia="仿宋_GB2312" w:cs="仿宋_GB2312"/>
          <w:color w:val="000000" w:themeColor="text1"/>
          <w:sz w:val="32"/>
          <w:szCs w:val="32"/>
          <w14:textFill>
            <w14:solidFill>
              <w14:schemeClr w14:val="tx1"/>
            </w14:solidFill>
          </w14:textFill>
        </w:rPr>
        <w:t>深化第十六届省运会改革，增项目、增组别、增奖项，调整项目布局，完善梯队建设；稳步推进青少年年度竞赛工作，丰富竞赛供给，放宽参赛资格，规范竞赛管理，2019年共完成33个奥运项目84项次的青少年比赛，参赛运动员为22801人。</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4.体教融合工作不断深入。</w:t>
      </w:r>
      <w:r>
        <w:rPr>
          <w:rFonts w:hint="eastAsia" w:ascii="仿宋_GB2312" w:hAnsi="仿宋_GB2312" w:eastAsia="仿宋_GB2312" w:cs="仿宋_GB2312"/>
          <w:color w:val="000000" w:themeColor="text1"/>
          <w:sz w:val="32"/>
          <w:szCs w:val="32"/>
          <w14:textFill>
            <w14:solidFill>
              <w14:schemeClr w14:val="tx1"/>
            </w14:solidFill>
          </w14:textFill>
        </w:rPr>
        <w:t>联合教育部门着眼于促进青少年健康体质和健康人格，培养德智体美劳全面发展的社会主义建设者和接班人。大力推广实施青少年科学健身，预防干预“小眼镜”、“小胖墩”等问题，积极举办形式多样的阳光体育活动。</w:t>
      </w:r>
    </w:p>
    <w:p>
      <w:pPr>
        <w:keepNext w:val="0"/>
        <w:keepLines w:val="0"/>
        <w:pageBreakBefore w:val="0"/>
        <w:widowControl w:val="0"/>
        <w:kinsoku/>
        <w:wordWrap/>
        <w:overflowPunct/>
        <w:topLinePunct w:val="0"/>
        <w:autoSpaceDE/>
        <w:bidi w:val="0"/>
        <w:snapToGrid w:val="0"/>
        <w:spacing w:line="360" w:lineRule="auto"/>
        <w:ind w:firstLine="645"/>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5.青少年体育公共服务体系建设不断健全</w:t>
      </w:r>
      <w:r>
        <w:rPr>
          <w:rFonts w:hint="eastAsia" w:ascii="仿宋_GB2312" w:hAnsi="仿宋_GB2312" w:eastAsia="仿宋_GB2312" w:cs="仿宋_GB2312"/>
          <w:color w:val="000000" w:themeColor="text1"/>
          <w:sz w:val="32"/>
          <w:szCs w:val="32"/>
          <w14:textFill>
            <w14:solidFill>
              <w14:schemeClr w14:val="tx1"/>
            </w14:solidFill>
          </w14:textFill>
        </w:rPr>
        <w:t>。现有国家级青少年体育俱乐部216个、省级青少年体育俱乐部209个，全省21个地市共开展269场、45个运动项目的冬夏令营活动，以促进青少年基本掌握1-2项体育技能为目标，着力提升青少年体质健康水平。</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（五）持续深化足球改革发展，营造足球运动良好氛围</w:t>
      </w:r>
    </w:p>
    <w:p>
      <w:pPr>
        <w:keepNext w:val="0"/>
        <w:keepLines w:val="0"/>
        <w:pageBreakBefore w:val="0"/>
        <w:widowControl w:val="0"/>
        <w:kinsoku/>
        <w:wordWrap/>
        <w:overflowPunct/>
        <w:topLinePunct w:val="0"/>
        <w:autoSpaceDE/>
        <w:bidi w:val="0"/>
        <w:adjustRightInd w:val="0"/>
        <w:snapToGrid w:val="0"/>
        <w:spacing w:line="360" w:lineRule="auto"/>
        <w:ind w:firstLine="645"/>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1.足球改革发展有序推进。</w:t>
      </w:r>
      <w:r>
        <w:rPr>
          <w:rFonts w:hint="eastAsia" w:ascii="仿宋_GB2312" w:hAnsi="仿宋_GB2312" w:eastAsia="仿宋_GB2312" w:cs="仿宋_GB2312"/>
          <w:color w:val="000000" w:themeColor="text1"/>
          <w:sz w:val="32"/>
          <w:szCs w:val="32"/>
          <w14:textFill>
            <w14:solidFill>
              <w14:schemeClr w14:val="tx1"/>
            </w14:solidFill>
          </w14:textFill>
        </w:rPr>
        <w:t>拟定《2019年广东省足球改革发展重点工作任务清单》，增设年度足球专项经费，完善协会管理体系，加快足协实体化建设。全力支持梅州足球特区建设。</w:t>
      </w:r>
    </w:p>
    <w:p>
      <w:pPr>
        <w:keepNext w:val="0"/>
        <w:keepLines w:val="0"/>
        <w:pageBreakBefore w:val="0"/>
        <w:widowControl w:val="0"/>
        <w:kinsoku/>
        <w:wordWrap/>
        <w:overflowPunct/>
        <w:topLinePunct w:val="0"/>
        <w:autoSpaceDE/>
        <w:bidi w:val="0"/>
        <w:snapToGrid w:val="0"/>
        <w:spacing w:line="360" w:lineRule="auto"/>
        <w:ind w:firstLine="645"/>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2.足球场地设施建设成效初显。</w:t>
      </w:r>
      <w:r>
        <w:rPr>
          <w:rFonts w:hint="eastAsia" w:ascii="仿宋_GB2312" w:hAnsi="仿宋_GB2312" w:eastAsia="仿宋_GB2312" w:cs="仿宋_GB2312"/>
          <w:color w:val="000000" w:themeColor="text1"/>
          <w:sz w:val="32"/>
          <w:szCs w:val="32"/>
          <w14:textFill>
            <w14:solidFill>
              <w14:schemeClr w14:val="tx1"/>
            </w14:solidFill>
          </w14:textFill>
        </w:rPr>
        <w:t>加快推进各地市足球场地建设，联合省发改委对建设工作进度进行指导、检查、督促，并实行“一月一通报”。2019年</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建设</w:t>
      </w:r>
      <w:r>
        <w:rPr>
          <w:rFonts w:hint="eastAsia" w:ascii="仿宋_GB2312" w:hAnsi="仿宋_GB2312" w:eastAsia="仿宋_GB2312" w:cs="仿宋_GB2312"/>
          <w:color w:val="000000" w:themeColor="text1"/>
          <w:sz w:val="32"/>
          <w:szCs w:val="32"/>
          <w14:textFill>
            <w14:solidFill>
              <w14:schemeClr w14:val="tx1"/>
            </w14:solidFill>
          </w14:textFill>
        </w:rPr>
        <w:t>社会足球场地共</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402块。</w:t>
      </w:r>
      <w:r>
        <w:rPr>
          <w:rFonts w:hint="eastAsia" w:ascii="仿宋_GB2312" w:hAnsi="仿宋_GB2312" w:eastAsia="仿宋_GB2312" w:cs="仿宋_GB2312"/>
          <w:color w:val="000000" w:themeColor="text1"/>
          <w:sz w:val="32"/>
          <w:szCs w:val="32"/>
          <w14:textFill>
            <w14:solidFill>
              <w14:schemeClr w14:val="tx1"/>
            </w14:solidFill>
          </w14:textFill>
        </w:rPr>
        <w:t>全省珠海、东莞、佛山、清远、云浮等地建设进度较快，在完成省下达建设任务的基础上，主动增加建设数量并积极推进。</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3.职业足球有序健康发展。</w:t>
      </w:r>
      <w:r>
        <w:rPr>
          <w:rFonts w:hint="eastAsia" w:ascii="仿宋_GB2312" w:hAnsi="仿宋_GB2312" w:eastAsia="仿宋_GB2312" w:cs="仿宋_GB2312"/>
          <w:color w:val="000000" w:themeColor="text1"/>
          <w:sz w:val="32"/>
          <w:szCs w:val="32"/>
          <w14:textFill>
            <w14:solidFill>
              <w14:schemeClr w14:val="tx1"/>
            </w14:solidFill>
          </w14:textFill>
        </w:rPr>
        <w:t>职业足球俱乐部发展政策环境优化，支持和奖励力度加大，发展体系更加完善。我省现有广州、深圳、梅州3个全国足球青训中心（全国共15个）；梅州五华足球小镇被列为全国首批运动休闲小镇试点项目。</w:t>
      </w:r>
    </w:p>
    <w:p>
      <w:pPr>
        <w:keepNext w:val="0"/>
        <w:keepLines w:val="0"/>
        <w:pageBreakBefore w:val="0"/>
        <w:widowControl w:val="0"/>
        <w:kinsoku/>
        <w:wordWrap/>
        <w:overflowPunct/>
        <w:topLinePunct w:val="0"/>
        <w:autoSpaceDE/>
        <w:bidi w:val="0"/>
        <w:adjustRightInd w:val="0"/>
        <w:snapToGrid w:val="0"/>
        <w:spacing w:line="360" w:lineRule="auto"/>
        <w:ind w:firstLine="645"/>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4.后备人才基础不断夯实。</w:t>
      </w:r>
      <w:r>
        <w:rPr>
          <w:rFonts w:hint="eastAsia" w:ascii="仿宋_GB2312" w:hAnsi="仿宋_GB2312" w:eastAsia="仿宋_GB2312" w:cs="仿宋_GB2312"/>
          <w:color w:val="000000" w:themeColor="text1"/>
          <w:sz w:val="32"/>
          <w:szCs w:val="32"/>
          <w14:textFill>
            <w14:solidFill>
              <w14:schemeClr w14:val="tx1"/>
            </w14:solidFill>
          </w14:textFill>
        </w:rPr>
        <w:t>进一步完善以职业足球俱乐部为龙头，省市优秀运动队为重点，各级各类体校和青少年俱乐部、青少年培训中心为骨干、校园足球为基础的青少年足球训练体系。同时，以省运会、“省长杯”为竞赛杠杆，累计参赛运动员超过15000人次，比赛场次超过1500场，有力推动青少年足球运动的开展。</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5.校园足球得到普及发展。</w:t>
      </w:r>
      <w:r>
        <w:rPr>
          <w:rFonts w:hint="eastAsia" w:ascii="仿宋_GB2312" w:hAnsi="仿宋_GB2312" w:eastAsia="仿宋_GB2312" w:cs="仿宋_GB2312"/>
          <w:color w:val="000000" w:themeColor="text1"/>
          <w:sz w:val="32"/>
          <w:szCs w:val="32"/>
          <w14:textFill>
            <w14:solidFill>
              <w14:schemeClr w14:val="tx1"/>
            </w14:solidFill>
          </w14:textFill>
        </w:rPr>
        <w:t>去年全省共有全国青少年校园足球特色学校1540所，各级各类校园足球特色学校、推广学校合计4236所，占全省中小学校总数的28.4%。</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（六）加快实施乡村振兴战略，助力打赢脱贫攻坚战</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1.定点帮扶和援疆援藏工作特色鲜明。</w:t>
      </w:r>
      <w:r>
        <w:rPr>
          <w:rFonts w:hint="eastAsia" w:ascii="仿宋_GB2312" w:hAnsi="仿宋_GB2312" w:eastAsia="仿宋_GB2312" w:cs="仿宋_GB2312"/>
          <w:color w:val="000000" w:themeColor="text1"/>
          <w:sz w:val="32"/>
          <w:szCs w:val="32"/>
          <w14:textFill>
            <w14:solidFill>
              <w14:schemeClr w14:val="tx1"/>
            </w14:solidFill>
          </w14:textFill>
        </w:rPr>
        <w:t>充分发挥体育系统的资源优势，突出产业扶贫，积极为贫困村、贫困户增加收入，实现脱真贫、真脱贫。省体育局两个定点扶贫村被评为广东省2016-2018年脱贫攻坚突出贡献集体，一名支部书记被评为全省“百名优秀村（社区）党组织优秀第一书记”，联安村被评为广东改革开放40周年百个示范村。去年，经市、县考核，双双退出贫困村序列。此外，继续</w:t>
      </w:r>
      <w:r>
        <w:rPr>
          <w:rFonts w:hint="eastAsia" w:ascii="仿宋_GB2312" w:hAnsi="仿宋_GB2312" w:eastAsia="仿宋_GB2312" w:cs="仿宋_GB2312"/>
          <w:color w:val="000000" w:themeColor="text1"/>
          <w:sz w:val="32"/>
          <w:szCs w:val="32"/>
          <w:lang w:val="zh-CN"/>
          <w14:textFill>
            <w14:solidFill>
              <w14:schemeClr w14:val="tx1"/>
            </w14:solidFill>
          </w14:textFill>
        </w:rPr>
        <w:t>开展足球、龙狮援疆工作。开展足球和</w:t>
      </w:r>
      <w:r>
        <w:rPr>
          <w:rFonts w:hint="eastAsia" w:ascii="仿宋_GB2312" w:hAnsi="仿宋_GB2312" w:eastAsia="仿宋_GB2312" w:cs="仿宋_GB2312"/>
          <w:color w:val="000000" w:themeColor="text1"/>
          <w:sz w:val="32"/>
          <w:szCs w:val="32"/>
          <w14:textFill>
            <w14:solidFill>
              <w14:schemeClr w14:val="tx1"/>
            </w14:solidFill>
          </w14:textFill>
        </w:rPr>
        <w:t>广东龙狮进乡村、进学校、进社区等活动，在西藏林芝地区每年选拔体育苗子输送广东省培养，组织林芝体育苗子到省体校进行冬训，受到广泛好评。省援疆前方指挥部高度评价我省体育援疆工作，经验做法多次受到中央电视台宣传报道，产生了良好的政治和社会效应。</w:t>
      </w:r>
    </w:p>
    <w:p>
      <w:pPr>
        <w:keepNext w:val="0"/>
        <w:keepLines w:val="0"/>
        <w:pageBreakBefore w:val="0"/>
        <w:widowControl w:val="0"/>
        <w:kinsoku/>
        <w:wordWrap/>
        <w:overflowPunct/>
        <w:topLinePunct w:val="0"/>
        <w:autoSpaceDE/>
        <w:bidi w:val="0"/>
        <w:snapToGrid w:val="0"/>
        <w:spacing w:line="360" w:lineRule="auto"/>
        <w:ind w:firstLine="64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2.农村地区体育发展水平不断提高。</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加大乡村地区公共体育场地设施建设投入，</w:t>
      </w:r>
      <w:r>
        <w:rPr>
          <w:rFonts w:hint="eastAsia" w:ascii="仿宋_GB2312" w:hAnsi="仿宋_GB2312" w:eastAsia="仿宋_GB2312" w:cs="仿宋_GB2312"/>
          <w:color w:val="000000" w:themeColor="text1"/>
          <w:sz w:val="32"/>
          <w:szCs w:val="32"/>
          <w14:textFill>
            <w14:solidFill>
              <w14:schemeClr w14:val="tx1"/>
            </w14:solidFill>
          </w14:textFill>
        </w:rPr>
        <w:t>去年省体育局</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争取中央财政补短板资金3000万元支持我省东西北部地区600个行政村更新维护行政村农民体育健身工程；各地市也加大投入，全省共更新了2228个行政村工程健身器材。积极打造乡村品牌赛事活动，完善乡村地区科学健身指导，组织志愿者、展演队伍分赴贫困山区，捐赠体育器材，为广大村民讲授健身方法、传授运动技能等，提升乡村群众健康水平，得到了社会舆论的广泛赞誉。</w:t>
      </w:r>
      <w:r>
        <w:rPr>
          <w:rFonts w:hint="eastAsia" w:ascii="仿宋_GB2312" w:hAnsi="仿宋_GB2312" w:eastAsia="仿宋_GB2312" w:cs="仿宋_GB2312"/>
          <w:color w:val="000000" w:themeColor="text1"/>
          <w:sz w:val="32"/>
          <w:szCs w:val="32"/>
          <w14:textFill>
            <w14:solidFill>
              <w14:schemeClr w14:val="tx1"/>
            </w14:solidFill>
          </w14:textFill>
        </w:rPr>
        <w:t>省体育局作为省委实施乡村振兴战略领导小组成员单位之一，省乡村振兴战略工作简报专题刊登我局乡村振兴工作进行推广，</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得到了省委的肯定。</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（七）深入开展粤港澳体育交流合作，积极推进粤港澳大湾区建设</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省体育局积极抓住粤港澳大湾区建设重大历史机遇，更好地发挥体育在推动形成全面开放新格局方面的不可替代的重要作用，深入开展粤港澳地区体育交流互动，受到了国家体育总局和省领导的高度肯定。</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1.积极打造粤港澳大湾区赛事品牌。</w:t>
      </w:r>
      <w:r>
        <w:rPr>
          <w:rFonts w:hint="eastAsia" w:ascii="仿宋_GB2312" w:hAnsi="仿宋_GB2312" w:eastAsia="仿宋_GB2312" w:cs="仿宋_GB2312"/>
          <w:color w:val="000000" w:themeColor="text1"/>
          <w:sz w:val="32"/>
          <w:szCs w:val="32"/>
          <w14:textFill>
            <w14:solidFill>
              <w14:schemeClr w14:val="tx1"/>
            </w14:solidFill>
          </w14:textFill>
        </w:rPr>
        <w:t>积极开展粤港澳传统赛事和创新大湾区体育赛事活动，举办多项多次粤港、粤澳双边、粤港澳三地和“大湾区9+2系列赛”等60项次，大湾区体育赛事活动圈逐步成熟。</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2.积极组织粤港澳青少年体育文化交流活动。</w:t>
      </w:r>
      <w:r>
        <w:rPr>
          <w:rFonts w:hint="eastAsia" w:ascii="仿宋_GB2312" w:hAnsi="仿宋_GB2312" w:eastAsia="仿宋_GB2312" w:cs="仿宋_GB2312"/>
          <w:color w:val="000000" w:themeColor="text1"/>
          <w:sz w:val="32"/>
          <w:szCs w:val="32"/>
          <w14:textFill>
            <w14:solidFill>
              <w14:schemeClr w14:val="tx1"/>
            </w14:solidFill>
          </w14:textFill>
        </w:rPr>
        <w:t>积极组织粤港澳青少年体育文化交流活动，成功举办广东省第四届青少年体育嘉年华暨粤港澳青少年体育交流活动，搭建友谊桥梁。积极开展竞技体育学术、训练和比赛交流。</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3.粤港澳大湾区体育产业发展更加协调。</w:t>
      </w:r>
      <w:r>
        <w:rPr>
          <w:rFonts w:hint="eastAsia" w:ascii="仿宋_GB2312" w:hAnsi="仿宋_GB2312" w:eastAsia="仿宋_GB2312" w:cs="仿宋_GB2312"/>
          <w:color w:val="000000" w:themeColor="text1"/>
          <w:sz w:val="32"/>
          <w:szCs w:val="32"/>
          <w14:textFill>
            <w14:solidFill>
              <w14:schemeClr w14:val="tx1"/>
            </w14:solidFill>
          </w14:textFill>
        </w:rPr>
        <w:t>省体育局与香港赛马会签署《大湾区体育项目合作备忘录》，建立了香港与广州从化无规定马属动物疫病区在进出境检验检疫和通关等方面合作关系。</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4.支持深圳市建设中国特色社会主义先行示范区。</w:t>
      </w:r>
      <w:r>
        <w:rPr>
          <w:rFonts w:hint="eastAsia" w:ascii="仿宋_GB2312" w:hAnsi="仿宋_GB2312" w:eastAsia="仿宋_GB2312" w:cs="仿宋_GB2312"/>
          <w:color w:val="000000" w:themeColor="text1"/>
          <w:sz w:val="32"/>
          <w:szCs w:val="32"/>
          <w14:textFill>
            <w14:solidFill>
              <w14:schemeClr w14:val="tx1"/>
            </w14:solidFill>
          </w14:textFill>
        </w:rPr>
        <w:t>全力支持深圳先行示范区建设：支持举办ATP/WTA国际网球公开赛、中国杯帆船帆板赛等国际国内品牌赛事；促进乒乓球、田径等项目国家队训练基地落户；支持足球、篮球职业俱乐部发展；研究将深圳列为城市社区运动场地设施建设试点城市；加快建设足球场地等公共体育设施等。</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（八）体育宣传工作亮点纷呈，体育文化建设繁荣发展</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体育宣传工作不仅为建设体育强省提供了强有力的舆论保障，并且在服务构建社会主义核心价值体系、全面推进体育文化、增强体育文化影响力等方面发挥着积极作用。做好体育宣传工作在某种程度上来讲，</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是促进体育事业又好又快发展的有效手段，是鼓舞士气、沟通社会、展示形象、促进和谐、赢得理解和支持的桥梁。去年我局重点加强</w:t>
      </w:r>
      <w:r>
        <w:rPr>
          <w:rFonts w:hint="eastAsia" w:ascii="仿宋_GB2312" w:hAnsi="仿宋_GB2312" w:eastAsia="仿宋_GB2312" w:cs="仿宋_GB2312"/>
          <w:color w:val="000000" w:themeColor="text1"/>
          <w:sz w:val="32"/>
          <w:szCs w:val="32"/>
          <w14:textFill>
            <w14:solidFill>
              <w14:schemeClr w14:val="tx1"/>
            </w14:solidFill>
          </w14:textFill>
        </w:rPr>
        <w:t>主流阵地建设，省体育局南方+客户端南方号省直单位排行前3名，加强与16家包含央媒、省媒、网络新媒体等主流媒体深度合作，全年新增传播渠道40个，聚焦新中国成立70周年大庆、《冠军之路》等一批作品占据了主流媒体，形成了宣传焦点。2019年度中国体育报共有721篇关于广东的宣传报道。支持传统体育文化书籍顺利出版，做好实施中华优秀传统文化传承发展工程工作，不断推进体育文化建设繁荣发展。</w:t>
      </w:r>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del w:id="1350" w:author="likun" w:date="2020-07-16T18:07:02Z"/>
          <w:rFonts w:hint="eastAsia" w:ascii="楷体_GB2312" w:hAnsi="楷体_GB2312" w:eastAsia="楷体_GB2312" w:cs="楷体_GB2312"/>
          <w:color w:val="000000" w:themeColor="text1"/>
          <w:sz w:val="32"/>
          <w:szCs w:val="32"/>
          <w14:textFill>
            <w14:solidFill>
              <w14:schemeClr w14:val="tx1"/>
            </w14:solidFill>
          </w14:textFill>
        </w:rPr>
      </w:pPr>
      <w:del w:id="1351" w:author="likun" w:date="2020-07-16T18:07:02Z">
        <w:r>
          <w:rPr>
            <w:rFonts w:hint="eastAsia" w:ascii="楷体_GB2312" w:hAnsi="楷体_GB2312" w:eastAsia="楷体_GB2312" w:cs="楷体_GB2312"/>
            <w:color w:val="000000" w:themeColor="text1"/>
            <w:sz w:val="32"/>
            <w:szCs w:val="32"/>
            <w14:textFill>
              <w14:solidFill>
                <w14:schemeClr w14:val="tx1"/>
              </w14:solidFill>
            </w14:textFill>
          </w:rPr>
          <w:delText>（九）队伍建设工作扎实推进，安全生产工作平安稳定</w:delText>
        </w:r>
      </w:del>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del w:id="1352" w:author="likun" w:date="2020-07-16T18:07:02Z"/>
          <w:rFonts w:hint="eastAsia" w:ascii="仿宋_GB2312" w:hAnsi="仿宋_GB2312" w:eastAsia="仿宋_GB2312" w:cs="仿宋_GB2312"/>
          <w:b/>
          <w:bCs/>
          <w:color w:val="000000" w:themeColor="text1"/>
          <w:sz w:val="32"/>
          <w:szCs w:val="32"/>
          <w14:textFill>
            <w14:solidFill>
              <w14:schemeClr w14:val="tx1"/>
            </w14:solidFill>
          </w14:textFill>
        </w:rPr>
      </w:pPr>
      <w:del w:id="1353" w:author="likun" w:date="2020-07-16T18:07:02Z">
        <w:r>
          <w:rPr>
            <w:rFonts w:hint="eastAsia" w:ascii="仿宋_GB2312" w:hAnsi="仿宋_GB2312" w:eastAsia="仿宋_GB2312" w:cs="仿宋_GB2312"/>
            <w:b/>
            <w:bCs/>
            <w:color w:val="000000" w:themeColor="text1"/>
            <w:sz w:val="32"/>
            <w:szCs w:val="32"/>
            <w14:textFill>
              <w14:solidFill>
                <w14:schemeClr w14:val="tx1"/>
              </w14:solidFill>
            </w14:textFill>
          </w:rPr>
          <w:delText>1.队伍建设进一步加强。</w:delText>
        </w:r>
      </w:del>
      <w:del w:id="1354" w:author="likun" w:date="2020-07-16T18:07:02Z">
        <w:r>
          <w:rPr>
            <w:rFonts w:hint="eastAsia" w:ascii="仿宋_GB2312" w:hAnsi="仿宋_GB2312" w:eastAsia="仿宋_GB2312" w:cs="仿宋_GB2312"/>
            <w:color w:val="000000" w:themeColor="text1"/>
            <w:sz w:val="32"/>
            <w:szCs w:val="32"/>
            <w14:textFill>
              <w14:solidFill>
                <w14:schemeClr w14:val="tx1"/>
              </w14:solidFill>
            </w14:textFill>
          </w:rPr>
          <w:delText>聚焦提升干部担当作为精气神，强化干部教育培训，不断提升干部队伍政治素质。扎实开展选人用人工作，加强干部交流轮岗，加大年轻干部使用力度，进一步优化各级班子结构。坚持抓早抓小，不断强化干部监督管理。此外，运动员奖励更加规范，保障水平大幅度提升，出台运动员三大赛奖励办法，明确奖励范围、标准。制定方案发放了奥运会、亚运会、全运会奖金。根据国家新制定的运动员奖励办法积极制订本省具体实施办法，运动员保障工作取得良好成效。</w:delText>
        </w:r>
      </w:del>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del w:id="1355" w:author="likun" w:date="2020-07-16T18:07:02Z"/>
          <w:rFonts w:hint="eastAsia" w:ascii="仿宋_GB2312" w:hAnsi="仿宋_GB2312" w:eastAsia="仿宋_GB2312" w:cs="仿宋_GB2312"/>
          <w:color w:val="000000" w:themeColor="text1"/>
          <w:sz w:val="32"/>
          <w:szCs w:val="32"/>
          <w14:textFill>
            <w14:solidFill>
              <w14:schemeClr w14:val="tx1"/>
            </w14:solidFill>
          </w14:textFill>
        </w:rPr>
      </w:pPr>
      <w:del w:id="1356" w:author="likun" w:date="2020-07-16T18:07:02Z">
        <w:r>
          <w:rPr>
            <w:rFonts w:hint="eastAsia" w:ascii="仿宋_GB2312" w:hAnsi="仿宋_GB2312" w:eastAsia="仿宋_GB2312" w:cs="仿宋_GB2312"/>
            <w:b/>
            <w:bCs/>
            <w:color w:val="000000" w:themeColor="text1"/>
            <w:sz w:val="32"/>
            <w:szCs w:val="32"/>
            <w14:textFill>
              <w14:solidFill>
                <w14:schemeClr w14:val="tx1"/>
              </w14:solidFill>
            </w14:textFill>
          </w:rPr>
          <w:delText>2.牢牢守住安全风险底线。一是牢固树立安全生产意识。</w:delText>
        </w:r>
      </w:del>
      <w:del w:id="1357" w:author="likun" w:date="2020-07-16T18:07:02Z">
        <w:r>
          <w:rPr>
            <w:rFonts w:hint="eastAsia" w:ascii="仿宋_GB2312" w:hAnsi="仿宋_GB2312" w:eastAsia="仿宋_GB2312" w:cs="仿宋_GB2312"/>
            <w:color w:val="000000" w:themeColor="text1"/>
            <w:sz w:val="32"/>
            <w:szCs w:val="32"/>
            <w14:textFill>
              <w14:solidFill>
                <w14:schemeClr w14:val="tx1"/>
              </w14:solidFill>
            </w14:textFill>
          </w:rPr>
          <w:delText>高度重视安全生产工作，签订责任书，全面落实安全生产责任制。</w:delText>
        </w:r>
      </w:del>
      <w:del w:id="1358" w:author="likun" w:date="2020-07-16T18:07:02Z">
        <w:r>
          <w:rPr>
            <w:rFonts w:hint="eastAsia" w:ascii="仿宋_GB2312" w:hAnsi="仿宋_GB2312" w:eastAsia="仿宋_GB2312" w:cs="仿宋_GB2312"/>
            <w:b/>
            <w:bCs/>
            <w:color w:val="000000" w:themeColor="text1"/>
            <w:sz w:val="32"/>
            <w:szCs w:val="32"/>
            <w14:textFill>
              <w14:solidFill>
                <w14:schemeClr w14:val="tx1"/>
              </w14:solidFill>
            </w14:textFill>
          </w:rPr>
          <w:delText>二是全力保障体育活动赛事安全。</w:delText>
        </w:r>
      </w:del>
      <w:del w:id="1359" w:author="likun" w:date="2020-07-16T18:07:02Z">
        <w:r>
          <w:rPr>
            <w:rFonts w:hint="eastAsia" w:ascii="仿宋_GB2312" w:hAnsi="仿宋_GB2312" w:eastAsia="仿宋_GB2312" w:cs="仿宋_GB2312"/>
            <w:color w:val="000000" w:themeColor="text1"/>
            <w:sz w:val="32"/>
            <w:szCs w:val="32"/>
            <w14:textFill>
              <w14:solidFill>
                <w14:schemeClr w14:val="tx1"/>
              </w14:solidFill>
            </w14:textFill>
          </w:rPr>
          <w:delText>严格按照“一活动、一预案、一责任人”的要求，落实赛事活动中各自责任，“谁审批，谁负责；谁主办，谁负责；谁承办，谁负责”。强化体育赛事活动安全，加强对高危险性体育项目经营场所、公共体育场馆、大型竞赛表演活动、运动训练、体育彩票销售、枪支弹药管理等安全生产重点部分的检查指导。将经营高危险性体育项目活动纳入“双随机一公开”工作，重大活动和关键时点派出专人到现场指导，坚决遏制安全生产事故，确保人民群众生命财产安全。去年全省体育系统举办各类体育赛事活动</w:delText>
        </w:r>
      </w:del>
      <w:del w:id="1360" w:author="likun" w:date="2020-07-16T18:07:02Z">
        <w:r>
          <w:rPr>
            <w:rFonts w:hint="eastAsia" w:ascii="仿宋_GB2312" w:hAnsi="仿宋_GB2312" w:eastAsia="仿宋_GB2312" w:cs="仿宋_GB2312"/>
            <w:color w:val="000000" w:themeColor="text1"/>
            <w:kern w:val="0"/>
            <w:sz w:val="32"/>
            <w:szCs w:val="32"/>
            <w14:textFill>
              <w14:solidFill>
                <w14:schemeClr w14:val="tx1"/>
              </w14:solidFill>
            </w14:textFill>
          </w:rPr>
          <w:delText>5000多项次，</w:delText>
        </w:r>
      </w:del>
      <w:del w:id="1361" w:author="likun" w:date="2020-07-16T18:07:02Z">
        <w:r>
          <w:rPr>
            <w:rFonts w:hint="eastAsia" w:ascii="仿宋_GB2312" w:hAnsi="仿宋_GB2312" w:eastAsia="仿宋_GB2312" w:cs="仿宋_GB2312"/>
            <w:color w:val="000000" w:themeColor="text1"/>
            <w:sz w:val="32"/>
            <w:szCs w:val="32"/>
            <w14:textFill>
              <w14:solidFill>
                <w14:schemeClr w14:val="tx1"/>
              </w14:solidFill>
            </w14:textFill>
          </w:rPr>
          <w:delText>平安顺利。</w:delText>
        </w:r>
      </w:del>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del w:id="1362" w:author="likun" w:date="2020-07-16T18:07:02Z"/>
          <w:rFonts w:hint="eastAsia" w:ascii="楷体_GB2312" w:hAnsi="楷体_GB2312" w:eastAsia="楷体_GB2312" w:cs="楷体_GB2312"/>
          <w:color w:val="000000" w:themeColor="text1"/>
          <w:sz w:val="32"/>
          <w:szCs w:val="32"/>
          <w14:textFill>
            <w14:solidFill>
              <w14:schemeClr w14:val="tx1"/>
            </w14:solidFill>
          </w14:textFill>
        </w:rPr>
      </w:pPr>
      <w:del w:id="1363" w:author="likun" w:date="2020-07-16T18:07:02Z">
        <w:r>
          <w:rPr>
            <w:rFonts w:hint="eastAsia" w:ascii="楷体_GB2312" w:hAnsi="楷体_GB2312" w:eastAsia="楷体_GB2312" w:cs="楷体_GB2312"/>
            <w:color w:val="000000" w:themeColor="text1"/>
            <w:sz w:val="32"/>
            <w:szCs w:val="32"/>
            <w14:textFill>
              <w14:solidFill>
                <w14:schemeClr w14:val="tx1"/>
              </w14:solidFill>
            </w14:textFill>
          </w:rPr>
          <w:delText>（十）推进党建高质量发展，为体育工作提供坚强政治保证</w:delText>
        </w:r>
      </w:del>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del w:id="1364" w:author="likun" w:date="2020-07-16T18:07:02Z"/>
          <w:rFonts w:hint="eastAsia" w:ascii="仿宋_GB2312" w:hAnsi="仿宋_GB2312" w:eastAsia="仿宋_GB2312" w:cs="仿宋_GB2312"/>
          <w:color w:val="000000" w:themeColor="text1"/>
          <w:sz w:val="32"/>
          <w:szCs w:val="32"/>
          <w14:textFill>
            <w14:solidFill>
              <w14:schemeClr w14:val="tx1"/>
            </w14:solidFill>
          </w14:textFill>
        </w:rPr>
      </w:pPr>
      <w:del w:id="1365" w:author="likun" w:date="2020-07-16T18:07:02Z">
        <w:r>
          <w:rPr>
            <w:rFonts w:hint="eastAsia" w:ascii="仿宋_GB2312" w:hAnsi="仿宋_GB2312" w:eastAsia="仿宋_GB2312" w:cs="仿宋_GB2312"/>
            <w:b/>
            <w:bCs/>
            <w:color w:val="000000" w:themeColor="text1"/>
            <w:sz w:val="32"/>
            <w:szCs w:val="32"/>
            <w14:textFill>
              <w14:solidFill>
                <w14:schemeClr w14:val="tx1"/>
              </w14:solidFill>
            </w14:textFill>
          </w:rPr>
          <w:delText>1.以高度的政治责任感抓好巡视整改工作。</w:delText>
        </w:r>
      </w:del>
      <w:del w:id="1366" w:author="likun" w:date="2020-07-16T18:07:02Z">
        <w:r>
          <w:rPr>
            <w:rFonts w:hint="eastAsia" w:ascii="仿宋_GB2312" w:hAnsi="仿宋_GB2312" w:eastAsia="仿宋_GB2312" w:cs="仿宋_GB2312"/>
            <w:color w:val="000000" w:themeColor="text1"/>
            <w:kern w:val="0"/>
            <w:sz w:val="32"/>
            <w:szCs w:val="32"/>
            <w14:textFill>
              <w14:solidFill>
                <w14:schemeClr w14:val="tx1"/>
              </w14:solidFill>
            </w14:textFill>
          </w:rPr>
          <w:delText>2019年，省委第十三巡视组对省体育局党组进行了巡视，充分体现了省委对我省体育事业的高度重视，对体育系统干部的关心爱护，是对我省体育事业发展一次方向性指导，是对体育领域全面加强党的领导的有力监督和鞭策。我局认真履行巡视整改主体责任，党组带头改亲自抓。成立巡视整改工作领导小组，部署整改工作，</w:delText>
        </w:r>
      </w:del>
      <w:del w:id="1367" w:author="likun" w:date="2020-07-16T18:07:02Z">
        <w:r>
          <w:rPr>
            <w:rFonts w:hint="eastAsia" w:ascii="仿宋_GB2312" w:hAnsi="仿宋_GB2312" w:eastAsia="仿宋_GB2312" w:cs="仿宋_GB2312"/>
            <w:color w:val="000000" w:themeColor="text1"/>
            <w:sz w:val="32"/>
            <w:szCs w:val="32"/>
            <w14:textFill>
              <w14:solidFill>
                <w14:schemeClr w14:val="tx1"/>
              </w14:solidFill>
            </w14:textFill>
          </w:rPr>
          <w:delText>按时按质坚决整改，确保做到“件件有回音、事事有着落”，取得了阶段性成效，促进了全省体育系统党建和党风廉政建设工作，推动了我省体育事业健康快速发展。</w:delText>
        </w:r>
      </w:del>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del w:id="1368" w:author="likun" w:date="2020-07-16T18:07:02Z"/>
          <w:rFonts w:hint="eastAsia" w:ascii="仿宋_GB2312" w:hAnsi="仿宋_GB2312" w:eastAsia="仿宋_GB2312" w:cs="仿宋_GB2312"/>
          <w:color w:val="000000" w:themeColor="text1"/>
          <w:sz w:val="32"/>
          <w:szCs w:val="32"/>
          <w14:textFill>
            <w14:solidFill>
              <w14:schemeClr w14:val="tx1"/>
            </w14:solidFill>
          </w14:textFill>
        </w:rPr>
      </w:pPr>
      <w:del w:id="1369" w:author="likun" w:date="2020-07-16T18:07:02Z">
        <w:r>
          <w:rPr>
            <w:rFonts w:hint="eastAsia" w:ascii="仿宋_GB2312" w:hAnsi="仿宋_GB2312" w:eastAsia="仿宋_GB2312" w:cs="仿宋_GB2312"/>
            <w:b/>
            <w:bCs/>
            <w:color w:val="000000" w:themeColor="text1"/>
            <w:sz w:val="32"/>
            <w:szCs w:val="32"/>
            <w14:textFill>
              <w14:solidFill>
                <w14:schemeClr w14:val="tx1"/>
              </w14:solidFill>
            </w14:textFill>
          </w:rPr>
          <w:delText>2.扎实开展“不忘初心、牢记使命”主题教育。</w:delText>
        </w:r>
      </w:del>
      <w:del w:id="1370" w:author="likun" w:date="2020-07-16T18:07:02Z">
        <w:r>
          <w:rPr>
            <w:rFonts w:hint="eastAsia" w:ascii="仿宋_GB2312" w:hAnsi="仿宋_GB2312" w:eastAsia="仿宋_GB2312" w:cs="仿宋_GB2312"/>
            <w:color w:val="000000" w:themeColor="text1"/>
            <w:sz w:val="32"/>
            <w:szCs w:val="32"/>
            <w14:textFill>
              <w14:solidFill>
                <w14:schemeClr w14:val="tx1"/>
              </w14:solidFill>
            </w14:textFill>
          </w:rPr>
          <w:delText>按照省委统一部署，坚持把学习教育、调查研究、检视问题、整改落实贯穿主题教育全过程，做到抓思想认识到位、抓检视问题到位、抓整改落实到位、抓组织领导到位，保证了主题教育扎实有序开展。整个主题教育特点鲜明、扎实紧凑，全体党员干部受到深刻教育洗礼，</w:delText>
        </w:r>
      </w:del>
      <w:del w:id="1371" w:author="likun" w:date="2020-07-16T18:07:02Z">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delText>教育成效转化为推动体育事业发展的强大力量，</w:delText>
        </w:r>
      </w:del>
      <w:del w:id="1372" w:author="likun" w:date="2020-07-16T18:07:02Z">
        <w:r>
          <w:rPr>
            <w:rFonts w:hint="eastAsia" w:ascii="仿宋_GB2312" w:hAnsi="仿宋_GB2312" w:eastAsia="仿宋_GB2312" w:cs="仿宋_GB2312"/>
            <w:color w:val="000000" w:themeColor="text1"/>
            <w:sz w:val="32"/>
            <w:szCs w:val="32"/>
            <w14:textFill>
              <w14:solidFill>
                <w14:schemeClr w14:val="tx1"/>
              </w14:solidFill>
            </w14:textFill>
          </w:rPr>
          <w:delText>达到了预期目的，取得了明显成效，得到了省委指导组的充分肯定。</w:delText>
        </w:r>
      </w:del>
    </w:p>
    <w:p>
      <w:pPr>
        <w:keepNext w:val="0"/>
        <w:keepLines w:val="0"/>
        <w:pageBreakBefore w:val="0"/>
        <w:widowControl w:val="0"/>
        <w:kinsoku/>
        <w:wordWrap/>
        <w:overflowPunct/>
        <w:topLinePunct w:val="0"/>
        <w:autoSpaceDE/>
        <w:bidi w:val="0"/>
        <w:snapToGrid w:val="0"/>
        <w:spacing w:line="360" w:lineRule="auto"/>
        <w:ind w:firstLine="640" w:firstLineChars="200"/>
        <w:textAlignment w:val="auto"/>
        <w:rPr>
          <w:del w:id="1373" w:author="likun" w:date="2020-07-16T18:07:02Z"/>
          <w:rFonts w:hint="eastAsia" w:ascii="仿宋_GB2312" w:hAnsi="仿宋_GB2312" w:eastAsia="仿宋_GB2312" w:cs="仿宋_GB2312"/>
          <w:color w:val="000000" w:themeColor="text1"/>
          <w:sz w:val="32"/>
          <w:szCs w:val="32"/>
          <w14:textFill>
            <w14:solidFill>
              <w14:schemeClr w14:val="tx1"/>
            </w14:solidFill>
          </w14:textFill>
        </w:rPr>
      </w:pPr>
      <w:del w:id="1374" w:author="likun" w:date="2020-07-16T18:07:02Z">
        <w:r>
          <w:rPr>
            <w:rFonts w:hint="eastAsia" w:ascii="仿宋_GB2312" w:hAnsi="仿宋_GB2312" w:eastAsia="仿宋_GB2312" w:cs="仿宋_GB2312"/>
            <w:b/>
            <w:bCs/>
            <w:color w:val="000000" w:themeColor="text1"/>
            <w:sz w:val="32"/>
            <w:szCs w:val="32"/>
            <w14:textFill>
              <w14:solidFill>
                <w14:schemeClr w14:val="tx1"/>
              </w14:solidFill>
            </w14:textFill>
          </w:rPr>
          <w:delText>3.抓好模范机关创建和党的基层组织建设三年行动计划的落实。</w:delText>
        </w:r>
      </w:del>
      <w:del w:id="1375" w:author="likun" w:date="2020-07-16T18:07:02Z">
        <w:r>
          <w:rPr>
            <w:rFonts w:hint="eastAsia" w:ascii="仿宋_GB2312" w:hAnsi="仿宋_GB2312" w:eastAsia="仿宋_GB2312" w:cs="仿宋_GB2312"/>
            <w:color w:val="000000" w:themeColor="text1"/>
            <w:sz w:val="32"/>
            <w:szCs w:val="32"/>
            <w14:textFill>
              <w14:solidFill>
                <w14:schemeClr w14:val="tx1"/>
              </w14:solidFill>
            </w14:textFill>
          </w:rPr>
          <w:delText>深入开展模范机关创建活动，加强意识形态工作，突出政治建设，着力抓好“三个表率”，落实政治机关鲜明本色的根本要求，推进中心各项工作有序开展并取得实效。落实党的基层组织建设三年行动计划，全面加强局系统基层党组织建设，大力实施党组织建设“头雁工程”和党支部规范化、标准化建设，机关党的建设质量不断提高。</w:delText>
        </w:r>
      </w:del>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del w:id="1376" w:author="likun" w:date="2020-07-16T18:07:02Z"/>
          <w:rFonts w:hint="eastAsia" w:ascii="仿宋_GB2312" w:hAnsi="仿宋_GB2312" w:eastAsia="仿宋_GB2312" w:cs="仿宋_GB2312"/>
          <w:color w:val="000000" w:themeColor="text1"/>
          <w:sz w:val="32"/>
          <w:szCs w:val="32"/>
          <w14:textFill>
            <w14:solidFill>
              <w14:schemeClr w14:val="tx1"/>
            </w14:solidFill>
          </w14:textFill>
        </w:rPr>
      </w:pPr>
      <w:del w:id="1377" w:author="likun" w:date="2020-07-16T18:07:02Z">
        <w:r>
          <w:rPr>
            <w:rFonts w:hint="eastAsia" w:ascii="仿宋_GB2312" w:hAnsi="仿宋_GB2312" w:eastAsia="仿宋_GB2312" w:cs="仿宋_GB2312"/>
            <w:b/>
            <w:bCs/>
            <w:color w:val="000000" w:themeColor="text1"/>
            <w:sz w:val="32"/>
            <w:szCs w:val="32"/>
            <w14:textFill>
              <w14:solidFill>
                <w14:schemeClr w14:val="tx1"/>
              </w14:solidFill>
            </w14:textFill>
          </w:rPr>
          <w:delText>4.持续推进党风廉政建设不断深入。</w:delText>
        </w:r>
      </w:del>
      <w:del w:id="1378" w:author="likun" w:date="2020-07-16T18:07:02Z">
        <w:r>
          <w:rPr>
            <w:rFonts w:hint="eastAsia" w:ascii="仿宋_GB2312" w:hAnsi="仿宋_GB2312" w:eastAsia="仿宋_GB2312" w:cs="仿宋_GB2312"/>
            <w:color w:val="000000" w:themeColor="text1"/>
            <w:sz w:val="32"/>
            <w:szCs w:val="32"/>
            <w14:textFill>
              <w14:solidFill>
                <w14:schemeClr w14:val="tx1"/>
              </w14:solidFill>
            </w14:textFill>
          </w:rPr>
          <w:delText>认真履行全面从严治党主体责任，将党风廉政建设纳入中心工作和党建工作的总体规划中，锲而不舍、持续发力抓好中央八项规定精神贯彻落实，扎实开展形式主义、官僚主义专项整治，充分运用执纪问责“四种形态”，突出抓好警示教育，加强重大节日的廉洁提醒，营造风清气正的政治生态。坚持不懈抓行风，我省运动员在全年各大赛事中均展示出良好的体育精神和道德风尚。</w:delText>
        </w:r>
      </w:del>
    </w:p>
    <w:p>
      <w:pPr>
        <w:keepNext w:val="0"/>
        <w:keepLines w:val="0"/>
        <w:pageBreakBefore w:val="0"/>
        <w:widowControl w:val="0"/>
        <w:kinsoku/>
        <w:wordWrap/>
        <w:overflowPunct/>
        <w:topLinePunct w:val="0"/>
        <w:autoSpaceDE/>
        <w:autoSpaceDN w:val="0"/>
        <w:bidi w:val="0"/>
        <w:adjustRightInd w:val="0"/>
        <w:snapToGrid w:val="0"/>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此外，</w:t>
      </w:r>
      <w:ins w:id="1379" w:author="likun" w:date="2020-07-16T18:07:59Z">
        <w:r>
          <w:rPr>
            <w:rFonts w:hint="eastAsia" w:cs="仿宋_GB2312"/>
            <w:color w:val="000000" w:themeColor="text1"/>
            <w:sz w:val="32"/>
            <w:szCs w:val="32"/>
            <w:lang w:val="en-US" w:eastAsia="zh-CN"/>
            <w14:textFill>
              <w14:solidFill>
                <w14:schemeClr w14:val="tx1"/>
              </w14:solidFill>
            </w14:textFill>
          </w:rPr>
          <w:t>我局</w:t>
        </w:r>
      </w:ins>
      <w:del w:id="1380" w:author="likun" w:date="2020-07-16T18:07:58Z">
        <w:r>
          <w:rPr>
            <w:rFonts w:hint="eastAsia" w:ascii="仿宋_GB2312" w:hAnsi="仿宋_GB2312" w:eastAsia="仿宋_GB2312" w:cs="仿宋_GB2312"/>
            <w:color w:val="000000" w:themeColor="text1"/>
            <w:sz w:val="32"/>
            <w:szCs w:val="32"/>
            <w14:textFill>
              <w14:solidFill>
                <w14:schemeClr w14:val="tx1"/>
              </w14:solidFill>
            </w14:textFill>
          </w:rPr>
          <w:delText>全</w:delText>
        </w:r>
      </w:del>
      <w:del w:id="1381" w:author="likun" w:date="2020-07-16T18:07:57Z">
        <w:r>
          <w:rPr>
            <w:rFonts w:hint="eastAsia" w:ascii="仿宋_GB2312" w:hAnsi="仿宋_GB2312" w:eastAsia="仿宋_GB2312" w:cs="仿宋_GB2312"/>
            <w:color w:val="000000" w:themeColor="text1"/>
            <w:sz w:val="32"/>
            <w:szCs w:val="32"/>
            <w14:textFill>
              <w14:solidFill>
                <w14:schemeClr w14:val="tx1"/>
              </w14:solidFill>
            </w14:textFill>
          </w:rPr>
          <w:delText>省体育</w:delText>
        </w:r>
      </w:del>
      <w:del w:id="1382" w:author="likun" w:date="2020-07-16T18:07:56Z">
        <w:r>
          <w:rPr>
            <w:rFonts w:hint="eastAsia" w:ascii="仿宋_GB2312" w:hAnsi="仿宋_GB2312" w:eastAsia="仿宋_GB2312" w:cs="仿宋_GB2312"/>
            <w:color w:val="000000" w:themeColor="text1"/>
            <w:sz w:val="32"/>
            <w:szCs w:val="32"/>
            <w14:textFill>
              <w14:solidFill>
                <w14:schemeClr w14:val="tx1"/>
              </w14:solidFill>
            </w14:textFill>
          </w:rPr>
          <w:delText>系统</w:delText>
        </w:r>
      </w:del>
      <w:ins w:id="1383" w:author="likun" w:date="2020-07-16T18:07:14Z">
        <w:r>
          <w:rPr>
            <w:rFonts w:hint="eastAsia" w:cs="仿宋_GB2312"/>
            <w:color w:val="000000" w:themeColor="text1"/>
            <w:sz w:val="32"/>
            <w:szCs w:val="32"/>
            <w:lang w:val="en-US" w:eastAsia="zh-CN"/>
            <w14:textFill>
              <w14:solidFill>
                <w14:schemeClr w14:val="tx1"/>
              </w14:solidFill>
            </w14:textFill>
          </w:rPr>
          <w:t>党建</w:t>
        </w:r>
      </w:ins>
      <w:ins w:id="1384" w:author="likun" w:date="2020-07-16T18:07:20Z">
        <w:r>
          <w:rPr>
            <w:rFonts w:hint="eastAsia" w:cs="仿宋_GB2312"/>
            <w:color w:val="000000" w:themeColor="text1"/>
            <w:sz w:val="32"/>
            <w:szCs w:val="32"/>
            <w:lang w:val="en-US" w:eastAsia="zh-CN"/>
            <w14:textFill>
              <w14:solidFill>
                <w14:schemeClr w14:val="tx1"/>
              </w14:solidFill>
            </w14:textFill>
          </w:rPr>
          <w:t>工作</w:t>
        </w:r>
      </w:ins>
      <w:ins w:id="1385" w:author="likun" w:date="2020-07-16T18:07:21Z">
        <w:r>
          <w:rPr>
            <w:rFonts w:hint="eastAsia" w:cs="仿宋_GB2312"/>
            <w:color w:val="000000" w:themeColor="text1"/>
            <w:sz w:val="32"/>
            <w:szCs w:val="32"/>
            <w:lang w:val="en-US" w:eastAsia="zh-CN"/>
            <w14:textFill>
              <w14:solidFill>
                <w14:schemeClr w14:val="tx1"/>
              </w14:solidFill>
            </w14:textFill>
          </w:rPr>
          <w:t>、</w:t>
        </w:r>
      </w:ins>
      <w:r>
        <w:rPr>
          <w:rFonts w:hint="eastAsia" w:ascii="仿宋_GB2312" w:hAnsi="仿宋_GB2312" w:eastAsia="仿宋_GB2312" w:cs="仿宋_GB2312"/>
          <w:color w:val="000000" w:themeColor="text1"/>
          <w:sz w:val="32"/>
          <w:szCs w:val="32"/>
          <w14:textFill>
            <w14:solidFill>
              <w14:schemeClr w14:val="tx1"/>
            </w14:solidFill>
          </w14:textFill>
        </w:rPr>
        <w:t>依法行政、科研医疗、体育人才、体育交流、体育教育</w:t>
      </w:r>
      <w:ins w:id="1386" w:author="likun" w:date="2020-07-16T18:07:25Z">
        <w:r>
          <w:rPr>
            <w:rFonts w:hint="eastAsia" w:cs="仿宋_GB2312"/>
            <w:color w:val="000000" w:themeColor="text1"/>
            <w:sz w:val="32"/>
            <w:szCs w:val="32"/>
            <w:lang w:eastAsia="zh-CN"/>
            <w14:textFill>
              <w14:solidFill>
                <w14:schemeClr w14:val="tx1"/>
              </w14:solidFill>
            </w14:textFill>
          </w:rPr>
          <w:t>、</w:t>
        </w:r>
      </w:ins>
      <w:ins w:id="1387" w:author="likun" w:date="2020-07-16T18:07:31Z">
        <w:r>
          <w:rPr>
            <w:rFonts w:hint="eastAsia" w:cs="仿宋_GB2312"/>
            <w:color w:val="000000" w:themeColor="text1"/>
            <w:sz w:val="32"/>
            <w:szCs w:val="32"/>
            <w:lang w:val="en-US" w:eastAsia="zh-CN"/>
            <w14:textFill>
              <w14:solidFill>
                <w14:schemeClr w14:val="tx1"/>
              </w14:solidFill>
            </w14:textFill>
          </w:rPr>
          <w:t>队伍建设</w:t>
        </w:r>
      </w:ins>
      <w:r>
        <w:rPr>
          <w:rFonts w:hint="eastAsia" w:ascii="仿宋_GB2312" w:hAnsi="仿宋_GB2312" w:eastAsia="仿宋_GB2312" w:cs="仿宋_GB2312"/>
          <w:color w:val="000000" w:themeColor="text1"/>
          <w:sz w:val="32"/>
          <w:szCs w:val="32"/>
          <w14:textFill>
            <w14:solidFill>
              <w14:schemeClr w14:val="tx1"/>
            </w14:solidFill>
          </w14:textFill>
        </w:rPr>
        <w:t>等各项工作也都围绕中心，以“四个走在全国前列”为标准，取得了很好的成效。</w:t>
      </w:r>
    </w:p>
    <w:p>
      <w:pPr>
        <w:rPr>
          <w:del w:id="1388" w:author="likun" w:date="2020-07-16T18:06:28Z"/>
        </w:rPr>
      </w:pPr>
      <w:del w:id="1389" w:author="likun" w:date="2020-07-16T18:06:28Z">
        <w:r>
          <w:rPr>
            <w:rFonts w:hint="eastAsia"/>
          </w:rPr>
          <w:delText>2019年，我局坚决贯彻落实党中央国务院方针政策、省委省政府决策部署和部门年度重点任务情况，高度重视年度主要经济社会预期目标、省《政府工作报告》明确的重点工作、省政府常务会议重要议定事项、省长重要批示事项以及根据“三定”规定确定的年度重点任务，认真组织贯彻落实，各项重点工作均取得较好成绩</w:delText>
        </w:r>
      </w:del>
      <w:del w:id="1390" w:author="likun" w:date="2020-07-16T18:06:28Z">
        <w:r>
          <w:rPr/>
          <w:delText>。主要绩效如下：</w:delText>
        </w:r>
        <w:bookmarkEnd w:id="76"/>
      </w:del>
    </w:p>
    <w:p>
      <w:pPr>
        <w:ind w:firstLine="643"/>
        <w:rPr>
          <w:del w:id="1391" w:author="likun" w:date="2020-07-16T18:06:28Z"/>
          <w:b/>
          <w:bCs/>
        </w:rPr>
      </w:pPr>
      <w:del w:id="1392" w:author="likun" w:date="2020-07-16T18:06:28Z">
        <w:bookmarkStart w:id="77" w:name="_Toc4383"/>
        <w:r>
          <w:rPr>
            <w:rFonts w:hint="eastAsia"/>
            <w:b/>
            <w:bCs/>
          </w:rPr>
          <w:delText>（一）推进党建高质量发展，为体育工作提供坚强政治保证。</w:delText>
        </w:r>
        <w:bookmarkEnd w:id="77"/>
      </w:del>
    </w:p>
    <w:p>
      <w:pPr>
        <w:snapToGrid w:val="0"/>
        <w:rPr>
          <w:del w:id="1393" w:author="likun" w:date="2020-07-16T18:06:28Z"/>
          <w:color w:val="000000" w:themeColor="text1"/>
          <w14:textFill>
            <w14:solidFill>
              <w14:schemeClr w14:val="tx1"/>
            </w14:solidFill>
          </w14:textFill>
        </w:rPr>
      </w:pPr>
      <w:del w:id="1394" w:author="likun" w:date="2020-07-16T18:06:28Z">
        <w:r>
          <w:rPr>
            <w:rFonts w:hint="eastAsia"/>
            <w:color w:val="000000" w:themeColor="text1"/>
            <w14:textFill>
              <w14:solidFill>
                <w14:schemeClr w14:val="tx1"/>
              </w14:solidFill>
            </w14:textFill>
          </w:rPr>
          <w:delText>1.紧扣主题主线，深入学习贯彻习近平新时代中国特色社会主义思想、习近平总书记在党的十九届四中全会上的重要讲话和党的十九届四中全会精神以及总书记关于体育工作的论述、指示批示精神，认真落实中央和省委部署要求，扎实开展“不忘初心、牢记使命”主题教育，取得明显成效。</w:delText>
        </w:r>
      </w:del>
    </w:p>
    <w:p>
      <w:pPr>
        <w:snapToGrid w:val="0"/>
        <w:rPr>
          <w:del w:id="1395" w:author="likun" w:date="2020-07-16T18:06:28Z"/>
          <w:color w:val="000000" w:themeColor="text1"/>
          <w:shd w:val="clear" w:color="auto" w:fill="FFFFFF"/>
          <w14:textFill>
            <w14:solidFill>
              <w14:schemeClr w14:val="tx1"/>
            </w14:solidFill>
          </w14:textFill>
        </w:rPr>
      </w:pPr>
      <w:del w:id="1396" w:author="likun" w:date="2020-07-16T18:06:28Z">
        <w:r>
          <w:rPr>
            <w:rFonts w:hint="eastAsia"/>
            <w:color w:val="000000" w:themeColor="text1"/>
            <w14:textFill>
              <w14:solidFill>
                <w14:schemeClr w14:val="tx1"/>
              </w14:solidFill>
            </w14:textFill>
          </w:rPr>
          <w:delText>2.坚决落实巡视反馈问题整改，以自我革命的政治勇气，坚决扛起整改责任，做到行动迅速、任务明确、责任落实，</w:delText>
        </w:r>
      </w:del>
      <w:del w:id="1397" w:author="likun" w:date="2020-07-16T18:06:28Z">
        <w:r>
          <w:rPr>
            <w:rFonts w:hint="eastAsia"/>
            <w:color w:val="000000" w:themeColor="text1"/>
            <w:shd w:val="clear" w:color="auto" w:fill="FFFFFF"/>
            <w14:textFill>
              <w14:solidFill>
                <w14:schemeClr w14:val="tx1"/>
              </w14:solidFill>
            </w14:textFill>
          </w:rPr>
          <w:delText>确保“</w:delText>
        </w:r>
      </w:del>
      <w:del w:id="1398" w:author="likun" w:date="2020-07-16T18:06:28Z">
        <w:r>
          <w:rPr>
            <w:rFonts w:hint="eastAsia"/>
            <w:color w:val="000000" w:themeColor="text1"/>
            <w14:textFill>
              <w14:solidFill>
                <w14:schemeClr w14:val="tx1"/>
              </w14:solidFill>
            </w14:textFill>
          </w:rPr>
          <w:delText>件件有回音、事事有着落</w:delText>
        </w:r>
      </w:del>
      <w:del w:id="1399" w:author="likun" w:date="2020-07-16T18:06:28Z">
        <w:r>
          <w:rPr>
            <w:rFonts w:hint="eastAsia"/>
            <w:color w:val="000000" w:themeColor="text1"/>
            <w:shd w:val="clear" w:color="auto" w:fill="FFFFFF"/>
            <w14:textFill>
              <w14:solidFill>
                <w14:schemeClr w14:val="tx1"/>
              </w14:solidFill>
            </w14:textFill>
          </w:rPr>
          <w:delText>”。</w:delText>
        </w:r>
      </w:del>
    </w:p>
    <w:p>
      <w:pPr>
        <w:snapToGrid w:val="0"/>
        <w:rPr>
          <w:del w:id="1400" w:author="likun" w:date="2020-07-16T18:06:28Z"/>
          <w:color w:val="000000" w:themeColor="text1"/>
          <w14:textFill>
            <w14:solidFill>
              <w14:schemeClr w14:val="tx1"/>
            </w14:solidFill>
          </w14:textFill>
        </w:rPr>
      </w:pPr>
      <w:del w:id="1401" w:author="likun" w:date="2020-07-16T18:06:28Z">
        <w:r>
          <w:rPr>
            <w:rFonts w:hint="eastAsia"/>
            <w:color w:val="000000" w:themeColor="text1"/>
            <w14:textFill>
              <w14:solidFill>
                <w14:schemeClr w14:val="tx1"/>
              </w14:solidFill>
            </w14:textFill>
          </w:rPr>
          <w:delText>3.深入开展模范机关创建，推进党的政治建设，</w:delText>
        </w:r>
      </w:del>
      <w:del w:id="1402" w:author="likun" w:date="2020-07-16T18:06:28Z">
        <w:r>
          <w:rPr>
            <w:rFonts w:hint="eastAsia"/>
            <w:color w:val="000000" w:themeColor="text1"/>
            <w:lang w:eastAsia="ja-JP"/>
            <w14:textFill>
              <w14:solidFill>
                <w14:schemeClr w14:val="tx1"/>
              </w14:solidFill>
            </w14:textFill>
          </w:rPr>
          <w:delText>引导党员干部不断提高政治站位，树牢“四个意识”，坚定“四个自信”，以正确的认识和行动坚决做到“两个维护”，自觉在思想上政治上行动上同以习近平</w:delText>
        </w:r>
      </w:del>
      <w:del w:id="1403" w:author="likun" w:date="2020-07-16T18:06:28Z">
        <w:r>
          <w:rPr>
            <w:rFonts w:hint="eastAsia"/>
            <w:color w:val="000000" w:themeColor="text1"/>
            <w14:textFill>
              <w14:solidFill>
                <w14:schemeClr w14:val="tx1"/>
              </w14:solidFill>
            </w14:textFill>
          </w:rPr>
          <w:delText>总书记</w:delText>
        </w:r>
      </w:del>
      <w:del w:id="1404" w:author="likun" w:date="2020-07-16T18:06:28Z">
        <w:r>
          <w:rPr>
            <w:rFonts w:hint="eastAsia"/>
            <w:color w:val="000000" w:themeColor="text1"/>
            <w:lang w:eastAsia="ja-JP"/>
            <w14:textFill>
              <w14:solidFill>
                <w14:schemeClr w14:val="tx1"/>
              </w14:solidFill>
            </w14:textFill>
          </w:rPr>
          <w:delText>为核心的党中央保持高度一致</w:delText>
        </w:r>
      </w:del>
      <w:del w:id="1405" w:author="likun" w:date="2020-07-16T18:06:28Z">
        <w:r>
          <w:rPr>
            <w:rFonts w:hint="eastAsia"/>
            <w:color w:val="000000" w:themeColor="text1"/>
            <w14:textFill>
              <w14:solidFill>
                <w14:schemeClr w14:val="tx1"/>
              </w14:solidFill>
            </w14:textFill>
          </w:rPr>
          <w:delText>。</w:delText>
        </w:r>
      </w:del>
    </w:p>
    <w:p>
      <w:pPr>
        <w:snapToGrid w:val="0"/>
        <w:ind w:firstLine="643"/>
        <w:rPr>
          <w:del w:id="1406" w:author="likun" w:date="2020-07-16T18:06:28Z"/>
          <w:b/>
          <w:bCs/>
          <w:color w:val="000000" w:themeColor="text1"/>
          <w14:textFill>
            <w14:solidFill>
              <w14:schemeClr w14:val="tx1"/>
            </w14:solidFill>
          </w14:textFill>
        </w:rPr>
      </w:pPr>
      <w:del w:id="1407" w:author="likun" w:date="2020-07-16T18:06:28Z">
        <w:r>
          <w:rPr>
            <w:rFonts w:hint="eastAsia" w:ascii="楷体_GB2312" w:hAnsi="楷体_GB2312" w:eastAsia="楷体_GB2312" w:cs="楷体_GB2312"/>
            <w:b/>
            <w:bCs/>
            <w:color w:val="000000" w:themeColor="text1"/>
            <w14:textFill>
              <w14:solidFill>
                <w14:schemeClr w14:val="tx1"/>
              </w14:solidFill>
            </w14:textFill>
          </w:rPr>
          <w:delText>（二）坚持以人民为中心思想，深入推进全民健身与全民健康深度融合。</w:delText>
        </w:r>
      </w:del>
    </w:p>
    <w:p>
      <w:pPr>
        <w:snapToGrid w:val="0"/>
        <w:rPr>
          <w:del w:id="1408" w:author="likun" w:date="2020-07-16T18:06:28Z"/>
          <w:color w:val="000000" w:themeColor="text1"/>
          <w:kern w:val="0"/>
          <w14:textFill>
            <w14:solidFill>
              <w14:schemeClr w14:val="tx1"/>
            </w14:solidFill>
          </w14:textFill>
        </w:rPr>
      </w:pPr>
      <w:del w:id="1409" w:author="likun" w:date="2020-07-16T18:06:28Z">
        <w:r>
          <w:rPr>
            <w:rFonts w:hint="eastAsia"/>
            <w:color w:val="000000" w:themeColor="text1"/>
            <w:kern w:val="0"/>
            <w14:textFill>
              <w14:solidFill>
                <w14:schemeClr w14:val="tx1"/>
              </w14:solidFill>
            </w14:textFill>
          </w:rPr>
          <w:delText>1.《广东省全民健身条例》于2020年7月1日正式施行，为我省贯彻实施全民健身国家战略，推进健康广东建设，提高公民身体素质和健康水平提供良好的制度保障。</w:delText>
        </w:r>
      </w:del>
    </w:p>
    <w:p>
      <w:pPr>
        <w:snapToGrid w:val="0"/>
        <w:rPr>
          <w:del w:id="1410" w:author="likun" w:date="2020-07-16T18:06:28Z"/>
          <w:color w:val="000000" w:themeColor="text1"/>
          <w:kern w:val="0"/>
          <w14:textFill>
            <w14:solidFill>
              <w14:schemeClr w14:val="tx1"/>
            </w14:solidFill>
          </w14:textFill>
        </w:rPr>
      </w:pPr>
      <w:del w:id="1411" w:author="likun" w:date="2020-07-16T18:06:28Z">
        <w:r>
          <w:rPr>
            <w:rFonts w:hint="eastAsia"/>
            <w:color w:val="000000" w:themeColor="text1"/>
            <w:kern w:val="0"/>
            <w14:textFill>
              <w14:solidFill>
                <w14:schemeClr w14:val="tx1"/>
              </w14:solidFill>
            </w14:textFill>
          </w:rPr>
          <w:delText>2.积极推进体育场地设施建设。目前，全省体育场地数量达19万多个，全省人均体育场地面积2.42平方米，位居全国前列。组织实施“全民健身器材进机关”，不断提升机关职工身体素质，满足职工健身需求。</w:delText>
        </w:r>
      </w:del>
    </w:p>
    <w:p>
      <w:pPr>
        <w:snapToGrid w:val="0"/>
        <w:rPr>
          <w:del w:id="1412" w:author="likun" w:date="2020-07-16T18:06:28Z"/>
          <w:color w:val="000000" w:themeColor="text1"/>
          <w14:textFill>
            <w14:solidFill>
              <w14:schemeClr w14:val="tx1"/>
            </w14:solidFill>
          </w14:textFill>
        </w:rPr>
      </w:pPr>
      <w:del w:id="1413" w:author="likun" w:date="2020-07-16T18:06:28Z">
        <w:r>
          <w:rPr>
            <w:rFonts w:hint="eastAsia"/>
            <w:color w:val="000000" w:themeColor="text1"/>
            <w:kern w:val="0"/>
            <w14:textFill>
              <w14:solidFill>
                <w14:schemeClr w14:val="tx1"/>
              </w14:solidFill>
            </w14:textFill>
          </w:rPr>
          <w:delText>3.参加第十一届</w:delText>
        </w:r>
      </w:del>
      <w:del w:id="1414" w:author="likun" w:date="2020-07-16T18:06:28Z">
        <w:r>
          <w:rPr>
            <w:rFonts w:hint="eastAsia"/>
            <w:color w:val="000000" w:themeColor="text1"/>
            <w14:textFill>
              <w14:solidFill>
                <w14:schemeClr w14:val="tx1"/>
              </w14:solidFill>
            </w14:textFill>
          </w:rPr>
          <w:delText>全国少数民族传统体育运动会，成绩位列全国第三；参加第十届全国残运会，金牌数位居全国第二。</w:delText>
        </w:r>
      </w:del>
    </w:p>
    <w:p>
      <w:pPr>
        <w:snapToGrid w:val="0"/>
        <w:rPr>
          <w:del w:id="1415" w:author="likun" w:date="2020-07-16T18:06:28Z"/>
          <w:color w:val="000000" w:themeColor="text1"/>
          <w14:textFill>
            <w14:solidFill>
              <w14:schemeClr w14:val="tx1"/>
            </w14:solidFill>
          </w14:textFill>
        </w:rPr>
      </w:pPr>
      <w:del w:id="1416" w:author="likun" w:date="2020-07-16T18:06:28Z">
        <w:r>
          <w:rPr>
            <w:rFonts w:hint="eastAsia"/>
            <w:color w:val="000000" w:themeColor="text1"/>
            <w14:textFill>
              <w14:solidFill>
                <w14:schemeClr w14:val="tx1"/>
              </w14:solidFill>
            </w14:textFill>
          </w:rPr>
          <w:delText>4.提升公共体育服务水平。加大体医融合力度，目前，全省各级民政部门登记备案的体育社会组织有3200多个，全省建有乡镇（街道）社会体育指导员服务站1372个，建设服务点</w:delText>
        </w:r>
      </w:del>
      <w:del w:id="1417" w:author="likun" w:date="2020-07-16T18:06:28Z">
        <w:r>
          <w:rPr>
            <w:rFonts w:hint="eastAsia"/>
            <w:color w:val="000000" w:themeColor="text1"/>
            <w:lang w:val="zh-CN"/>
            <w14:textFill>
              <w14:solidFill>
                <w14:schemeClr w14:val="tx1"/>
              </w14:solidFill>
            </w14:textFill>
          </w:rPr>
          <w:delText>1.007万个，建</w:delText>
        </w:r>
      </w:del>
      <w:del w:id="1418" w:author="likun" w:date="2020-07-16T18:06:28Z">
        <w:r>
          <w:rPr>
            <w:rFonts w:hint="eastAsia"/>
            <w:color w:val="000000" w:themeColor="text1"/>
            <w14:textFill>
              <w14:solidFill>
                <w14:schemeClr w14:val="tx1"/>
              </w14:solidFill>
            </w14:textFill>
          </w:rPr>
          <w:delText>有社会体育指导员</w:delText>
        </w:r>
      </w:del>
      <w:del w:id="1419" w:author="likun" w:date="2020-07-16T18:06:28Z">
        <w:r>
          <w:rPr>
            <w:rFonts w:hint="eastAsia"/>
            <w:color w:val="000000" w:themeColor="text1"/>
            <w:lang w:val="zh-CN"/>
            <w14:textFill>
              <w14:solidFill>
                <w14:schemeClr w14:val="tx1"/>
              </w14:solidFill>
            </w14:textFill>
          </w:rPr>
          <w:delText>服务队伍1.41万支，</w:delText>
        </w:r>
      </w:del>
      <w:del w:id="1420" w:author="likun" w:date="2020-07-16T18:06:28Z">
        <w:r>
          <w:rPr>
            <w:rFonts w:hint="eastAsia"/>
            <w:color w:val="000000" w:themeColor="text1"/>
            <w14:textFill>
              <w14:solidFill>
                <w14:schemeClr w14:val="tx1"/>
              </w14:solidFill>
            </w14:textFill>
          </w:rPr>
          <w:delText>已注册社会体育指导员达28万人。群众体育活动蓬勃发展，截至10月底，全省共举办各类群众性体育赛事活动约4500余场。</w:delText>
        </w:r>
      </w:del>
    </w:p>
    <w:p>
      <w:pPr>
        <w:snapToGrid w:val="0"/>
        <w:ind w:firstLine="643"/>
        <w:rPr>
          <w:del w:id="1421" w:author="likun" w:date="2020-07-16T18:06:28Z"/>
          <w:rFonts w:ascii="楷体_GB2312" w:hAnsi="楷体_GB2312" w:eastAsia="楷体_GB2312" w:cs="楷体_GB2312"/>
          <w:b/>
          <w:bCs/>
          <w:color w:val="000000" w:themeColor="text1"/>
          <w14:textFill>
            <w14:solidFill>
              <w14:schemeClr w14:val="tx1"/>
            </w14:solidFill>
          </w14:textFill>
        </w:rPr>
      </w:pPr>
      <w:del w:id="1422" w:author="likun" w:date="2020-07-16T18:06:28Z">
        <w:r>
          <w:rPr>
            <w:rFonts w:hint="eastAsia" w:ascii="楷体_GB2312" w:hAnsi="楷体_GB2312" w:eastAsia="楷体_GB2312" w:cs="楷体_GB2312"/>
            <w:b/>
            <w:bCs/>
            <w:color w:val="000000" w:themeColor="text1"/>
            <w14:textFill>
              <w14:solidFill>
                <w14:schemeClr w14:val="tx1"/>
              </w14:solidFill>
            </w14:textFill>
          </w:rPr>
          <w:delText>（三）举办国内外大型体育赛事，充分发挥赛事综合效益。</w:delText>
        </w:r>
      </w:del>
    </w:p>
    <w:p>
      <w:pPr>
        <w:snapToGrid w:val="0"/>
        <w:rPr>
          <w:del w:id="1423" w:author="likun" w:date="2020-07-16T18:06:28Z"/>
          <w:color w:val="000000" w:themeColor="text1"/>
          <w14:textFill>
            <w14:solidFill>
              <w14:schemeClr w14:val="tx1"/>
            </w14:solidFill>
          </w14:textFill>
        </w:rPr>
      </w:pPr>
      <w:del w:id="1424" w:author="likun" w:date="2020-07-16T18:06:28Z">
        <w:r>
          <w:rPr>
            <w:rFonts w:hint="eastAsia"/>
            <w:color w:val="000000" w:themeColor="text1"/>
            <w14:textFill>
              <w14:solidFill>
                <w14:schemeClr w14:val="tx1"/>
              </w14:solidFill>
            </w14:textFill>
          </w:rPr>
          <w:delText>1.成功举办2019国际篮联篮球世界杯。我省广州、深圳、佛山、东莞4个城市（占全国50%）共承办了92场比赛（占全国47%），累计到场观众超过50万人次，全部32支球队都来到广东进行了比赛，充分向世界展示了广东经济社会发展新貌、独特的岭南文化和广东人民良好的精神风貌，显著提升了广东的国际影响力。</w:delText>
        </w:r>
      </w:del>
    </w:p>
    <w:p>
      <w:pPr>
        <w:snapToGrid w:val="0"/>
        <w:rPr>
          <w:del w:id="1425" w:author="likun" w:date="2020-07-16T18:06:28Z"/>
          <w:color w:val="000000" w:themeColor="text1"/>
          <w14:textFill>
            <w14:solidFill>
              <w14:schemeClr w14:val="tx1"/>
            </w14:solidFill>
          </w14:textFill>
        </w:rPr>
      </w:pPr>
      <w:del w:id="1426" w:author="likun" w:date="2020-07-16T18:06:28Z">
        <w:r>
          <w:rPr>
            <w:rFonts w:hint="eastAsia"/>
            <w:color w:val="000000" w:themeColor="text1"/>
            <w14:textFill>
              <w14:solidFill>
                <w14:schemeClr w14:val="tx1"/>
              </w14:solidFill>
            </w14:textFill>
          </w:rPr>
          <w:delText>2.成功举办国际体联体操世界杯挑战赛、FINA冠军游泳系列赛等国际大赛。</w:delText>
        </w:r>
      </w:del>
    </w:p>
    <w:p>
      <w:pPr>
        <w:snapToGrid w:val="0"/>
        <w:rPr>
          <w:del w:id="1427" w:author="likun" w:date="2020-07-16T18:06:28Z"/>
          <w:color w:val="000000" w:themeColor="text1"/>
          <w14:textFill>
            <w14:solidFill>
              <w14:schemeClr w14:val="tx1"/>
            </w14:solidFill>
          </w14:textFill>
        </w:rPr>
      </w:pPr>
      <w:del w:id="1428" w:author="likun" w:date="2020-07-16T18:06:28Z">
        <w:r>
          <w:rPr>
            <w:rFonts w:hint="eastAsia"/>
            <w:color w:val="000000" w:themeColor="text1"/>
            <w14:textFill>
              <w14:solidFill>
                <w14:schemeClr w14:val="tx1"/>
              </w14:solidFill>
            </w14:textFill>
          </w:rPr>
          <w:delText>3.成功举办2019年定向世界杯决赛成绩突出，中国国家队取得参赛以来最好成绩，短距离赛女子冠军、男子第三名。</w:delText>
        </w:r>
      </w:del>
    </w:p>
    <w:p>
      <w:pPr>
        <w:snapToGrid w:val="0"/>
        <w:rPr>
          <w:del w:id="1429" w:author="likun" w:date="2020-07-16T18:06:28Z"/>
          <w:color w:val="000000" w:themeColor="text1"/>
          <w14:textFill>
            <w14:solidFill>
              <w14:schemeClr w14:val="tx1"/>
            </w14:solidFill>
          </w14:textFill>
        </w:rPr>
      </w:pPr>
      <w:del w:id="1430" w:author="likun" w:date="2020-07-16T18:06:28Z">
        <w:r>
          <w:rPr>
            <w:rFonts w:hint="eastAsia"/>
            <w:color w:val="000000" w:themeColor="text1"/>
            <w14:textFill>
              <w14:solidFill>
                <w14:schemeClr w14:val="tx1"/>
              </w14:solidFill>
            </w14:textFill>
          </w:rPr>
          <w:delText>4.成功举办9站南粤古驿道定向大赛（目前已完成5站），通过体育赛事与乡村振兴、生态保护、红色文化深度融合，推动促进了古驿道沿线农村面貌改善和经济发展。</w:delText>
        </w:r>
      </w:del>
    </w:p>
    <w:p>
      <w:pPr>
        <w:snapToGrid w:val="0"/>
        <w:ind w:firstLine="643"/>
        <w:rPr>
          <w:del w:id="1431" w:author="likun" w:date="2020-07-16T18:06:28Z"/>
          <w:rFonts w:ascii="楷体_GB2312" w:hAnsi="楷体_GB2312" w:eastAsia="楷体_GB2312" w:cs="楷体_GB2312"/>
          <w:b/>
          <w:bCs/>
          <w:color w:val="000000" w:themeColor="text1"/>
          <w14:textFill>
            <w14:solidFill>
              <w14:schemeClr w14:val="tx1"/>
            </w14:solidFill>
          </w14:textFill>
        </w:rPr>
      </w:pPr>
      <w:del w:id="1432" w:author="likun" w:date="2020-07-16T18:06:28Z">
        <w:r>
          <w:rPr>
            <w:rFonts w:hint="eastAsia" w:ascii="楷体_GB2312" w:hAnsi="楷体_GB2312" w:eastAsia="楷体_GB2312" w:cs="楷体_GB2312"/>
            <w:b/>
            <w:bCs/>
            <w:color w:val="000000" w:themeColor="text1"/>
            <w14:textFill>
              <w14:solidFill>
                <w14:schemeClr w14:val="tx1"/>
              </w14:solidFill>
            </w14:textFill>
          </w:rPr>
          <w:delText>（四）不断提高竞技体育综合实力，为国争光、为省添彩。</w:delText>
        </w:r>
      </w:del>
    </w:p>
    <w:p>
      <w:pPr>
        <w:snapToGrid w:val="0"/>
        <w:rPr>
          <w:del w:id="1433" w:author="likun" w:date="2020-07-16T18:06:28Z"/>
          <w:color w:val="000000" w:themeColor="text1"/>
          <w14:textFill>
            <w14:solidFill>
              <w14:schemeClr w14:val="tx1"/>
            </w14:solidFill>
          </w14:textFill>
        </w:rPr>
      </w:pPr>
      <w:del w:id="1434" w:author="likun" w:date="2020-07-16T18:06:28Z">
        <w:r>
          <w:rPr>
            <w:rFonts w:hint="eastAsia"/>
            <w:color w:val="000000" w:themeColor="text1"/>
            <w14:textFill>
              <w14:solidFill>
                <w14:schemeClr w14:val="tx1"/>
              </w14:solidFill>
            </w14:textFill>
          </w:rPr>
          <w:delText>1.第二届全国青年运动会成绩优异。广东代表团共获得112金、111银、146铜、总分7140分，获得“体育道德风尚奖”，奖牌总数和总分位居全国第二。</w:delText>
        </w:r>
      </w:del>
    </w:p>
    <w:p>
      <w:pPr>
        <w:snapToGrid w:val="0"/>
        <w:rPr>
          <w:del w:id="1435" w:author="likun" w:date="2020-07-16T18:06:28Z"/>
          <w:color w:val="000000" w:themeColor="text1"/>
          <w14:textFill>
            <w14:solidFill>
              <w14:schemeClr w14:val="tx1"/>
            </w14:solidFill>
          </w14:textFill>
        </w:rPr>
      </w:pPr>
      <w:del w:id="1436" w:author="likun" w:date="2020-07-16T18:06:28Z">
        <w:r>
          <w:rPr>
            <w:rFonts w:hint="eastAsia"/>
            <w:color w:val="000000" w:themeColor="text1"/>
            <w14:textFill>
              <w14:solidFill>
                <w14:schemeClr w14:val="tx1"/>
              </w14:solidFill>
            </w14:textFill>
          </w:rPr>
          <w:delText>2.国内外重要赛事中屡创佳绩。截至10月底，广东运动员参加国际大赛共获14人次世界冠军、13人次亚洲冠军，超1项世界纪录、3项亚洲纪录。在全国最重要一次比赛中，我省获165人次冠军，破10项全国纪录。</w:delText>
        </w:r>
      </w:del>
    </w:p>
    <w:p>
      <w:pPr>
        <w:snapToGrid w:val="0"/>
        <w:rPr>
          <w:del w:id="1437" w:author="likun" w:date="2020-07-16T18:06:28Z"/>
          <w:color w:val="000000" w:themeColor="text1"/>
          <w14:textFill>
            <w14:solidFill>
              <w14:schemeClr w14:val="tx1"/>
            </w14:solidFill>
          </w14:textFill>
        </w:rPr>
      </w:pPr>
      <w:del w:id="1438" w:author="likun" w:date="2020-07-16T18:06:28Z">
        <w:r>
          <w:rPr>
            <w:rFonts w:hint="eastAsia"/>
            <w:color w:val="000000" w:themeColor="text1"/>
            <w14:textFill>
              <w14:solidFill>
                <w14:schemeClr w14:val="tx1"/>
              </w14:solidFill>
            </w14:textFill>
          </w:rPr>
          <w:delText>3.冬季项目创历史。广东首次组团参加全国冬季运动会。湛江籍运动员彭俊越在第十四届全国冬运会雪橇男子双人项目（冬奥会项目）上为广东夺得首枚金牌，实现了广东冰雪项目历史性突破，目前，冬运会已经取得2枚金牌。</w:delText>
        </w:r>
      </w:del>
    </w:p>
    <w:p>
      <w:pPr>
        <w:snapToGrid w:val="0"/>
        <w:rPr>
          <w:del w:id="1439" w:author="likun" w:date="2020-07-16T18:06:28Z"/>
          <w:color w:val="000000" w:themeColor="text1"/>
          <w14:textFill>
            <w14:solidFill>
              <w14:schemeClr w14:val="tx1"/>
            </w14:solidFill>
          </w14:textFill>
        </w:rPr>
      </w:pPr>
      <w:del w:id="1440" w:author="likun" w:date="2020-07-16T18:06:28Z">
        <w:r>
          <w:rPr>
            <w:rFonts w:hint="eastAsia"/>
            <w:color w:val="000000" w:themeColor="text1"/>
            <w14:textFill>
              <w14:solidFill>
                <w14:schemeClr w14:val="tx1"/>
              </w14:solidFill>
            </w14:textFill>
          </w:rPr>
          <w:delText>4.做好赛事备战工作。全力做好2020东京奥运会、2022北京冬奥会、2021陕西全运会和2020内蒙古冬运会备战工作。目前，我省有30个大项共150多名运动员在国家队集训，其中，有70多名运动员在备战东京奥运会，位居各省前列；有50多名运动员在国家队集训备战冬奥会。</w:delText>
        </w:r>
      </w:del>
    </w:p>
    <w:p>
      <w:pPr>
        <w:snapToGrid w:val="0"/>
        <w:rPr>
          <w:del w:id="1441" w:author="likun" w:date="2020-07-16T18:06:28Z"/>
          <w:color w:val="000000" w:themeColor="text1"/>
          <w14:textFill>
            <w14:solidFill>
              <w14:schemeClr w14:val="tx1"/>
            </w14:solidFill>
          </w14:textFill>
        </w:rPr>
      </w:pPr>
      <w:del w:id="1442" w:author="likun" w:date="2020-07-16T18:06:28Z">
        <w:r>
          <w:rPr>
            <w:rFonts w:hint="eastAsia"/>
            <w:color w:val="000000" w:themeColor="text1"/>
            <w14:textFill>
              <w14:solidFill>
                <w14:schemeClr w14:val="tx1"/>
              </w14:solidFill>
            </w14:textFill>
          </w:rPr>
          <w:delText>5.职业体育蓬勃发展。三大球职业俱乐部数量高局全国之首，广东东莞银行和东莞新彤盛俱乐部双双夺得全国男、女篮球联赛总冠军，创造广东篮球历史；广州恒大淘宝足球俱乐部夺得中超第八冠。</w:delText>
        </w:r>
      </w:del>
    </w:p>
    <w:p>
      <w:pPr>
        <w:snapToGrid w:val="0"/>
        <w:ind w:firstLine="643"/>
        <w:rPr>
          <w:del w:id="1443" w:author="likun" w:date="2020-07-16T18:06:28Z"/>
          <w:rFonts w:ascii="楷体_GB2312" w:hAnsi="楷体_GB2312" w:eastAsia="楷体_GB2312" w:cs="楷体_GB2312"/>
          <w:b/>
          <w:bCs/>
          <w:color w:val="000000" w:themeColor="text1"/>
          <w14:textFill>
            <w14:solidFill>
              <w14:schemeClr w14:val="tx1"/>
            </w14:solidFill>
          </w14:textFill>
        </w:rPr>
      </w:pPr>
      <w:del w:id="1444" w:author="likun" w:date="2020-07-16T18:06:28Z">
        <w:r>
          <w:rPr>
            <w:rFonts w:hint="eastAsia" w:ascii="楷体_GB2312" w:hAnsi="楷体_GB2312" w:eastAsia="楷体_GB2312" w:cs="楷体_GB2312"/>
            <w:b/>
            <w:bCs/>
            <w:color w:val="000000" w:themeColor="text1"/>
            <w14:textFill>
              <w14:solidFill>
                <w14:schemeClr w14:val="tx1"/>
              </w14:solidFill>
            </w14:textFill>
          </w:rPr>
          <w:delText>（五）大力发展体育产业，为经济社会发展贡献新动力。</w:delText>
        </w:r>
      </w:del>
    </w:p>
    <w:p>
      <w:pPr>
        <w:snapToGrid w:val="0"/>
        <w:rPr>
          <w:del w:id="1445" w:author="likun" w:date="2020-07-16T18:06:28Z"/>
        </w:rPr>
      </w:pPr>
      <w:del w:id="1446" w:author="likun" w:date="2020-07-16T18:06:28Z">
        <w:r>
          <w:rPr>
            <w:rFonts w:hint="eastAsia"/>
          </w:rPr>
          <w:delText>1.完善体育产业统计工作。2018年体育产业总规模（总产出）约为4400亿元，增加值约为1460亿元，占同期我省地区生产总值1.5%，继续走在全国前列。</w:delText>
        </w:r>
      </w:del>
    </w:p>
    <w:p>
      <w:pPr>
        <w:snapToGrid w:val="0"/>
        <w:rPr>
          <w:del w:id="1447" w:author="likun" w:date="2020-07-16T18:06:28Z"/>
        </w:rPr>
      </w:pPr>
      <w:del w:id="1448" w:author="likun" w:date="2020-07-16T18:06:28Z">
        <w:r>
          <w:rPr>
            <w:rFonts w:hint="eastAsia"/>
          </w:rPr>
          <w:delText>2.打造体育产业资源交流平台。9月19日-21日，第20届广东国际体育用品博览会暨第16届粤港澳国际体育用品博览会成功举办；11月份，广州成功举办了2019中国体育文化博览会和中国体育旅游博览会。</w:delText>
        </w:r>
      </w:del>
    </w:p>
    <w:p>
      <w:pPr>
        <w:snapToGrid w:val="0"/>
        <w:rPr>
          <w:del w:id="1449" w:author="likun" w:date="2020-07-16T18:06:28Z"/>
        </w:rPr>
      </w:pPr>
      <w:del w:id="1450" w:author="likun" w:date="2020-07-16T18:06:28Z">
        <w:r>
          <w:rPr>
            <w:rFonts w:hint="eastAsia"/>
          </w:rPr>
          <w:delText>3.体育彩票社会贡献再创新高。今年1-10月份，我省累计销售体育彩票163.34 亿元，累计筹集公益金41.92 亿元（预计全年销售额197亿元，筹集公益金50亿元），代扣代缴个人中奖偶然所得税4.1亿元，全省网点规模突破13313个，其中新建网点2518个，累计提供就业岗位3万多个。</w:delText>
        </w:r>
      </w:del>
    </w:p>
    <w:p>
      <w:pPr>
        <w:snapToGrid w:val="0"/>
        <w:ind w:firstLine="643"/>
        <w:rPr>
          <w:del w:id="1451" w:author="likun" w:date="2020-07-16T18:06:28Z"/>
          <w:rFonts w:ascii="楷体_GB2312" w:hAnsi="楷体_GB2312" w:eastAsia="楷体_GB2312" w:cs="楷体_GB2312"/>
          <w:b/>
          <w:bCs/>
          <w:color w:val="000000" w:themeColor="text1"/>
          <w14:textFill>
            <w14:solidFill>
              <w14:schemeClr w14:val="tx1"/>
            </w14:solidFill>
          </w14:textFill>
        </w:rPr>
      </w:pPr>
      <w:del w:id="1452" w:author="likun" w:date="2020-07-16T18:06:28Z">
        <w:r>
          <w:rPr>
            <w:rFonts w:hint="eastAsia" w:ascii="楷体_GB2312" w:hAnsi="楷体_GB2312" w:eastAsia="楷体_GB2312" w:cs="楷体_GB2312"/>
            <w:b/>
            <w:bCs/>
            <w:color w:val="000000" w:themeColor="text1"/>
            <w14:textFill>
              <w14:solidFill>
                <w14:schemeClr w14:val="tx1"/>
              </w14:solidFill>
            </w14:textFill>
          </w:rPr>
          <w:delText>（六）全面加强青少年体育工作，切实提高青少年体质。</w:delText>
        </w:r>
      </w:del>
    </w:p>
    <w:p>
      <w:pPr>
        <w:snapToGrid w:val="0"/>
        <w:rPr>
          <w:del w:id="1453" w:author="likun" w:date="2020-07-16T18:06:28Z"/>
        </w:rPr>
      </w:pPr>
      <w:del w:id="1454" w:author="likun" w:date="2020-07-16T18:06:28Z">
        <w:r>
          <w:rPr>
            <w:rFonts w:hint="eastAsia"/>
          </w:rPr>
          <w:delText>1.筹备第三届亚洲青年运动会，落实习近平总书记对广东指示批示精神。亚青会将于2021年在汕头市举办。加强了对赛事筹备工作的组织领导，全力推进主场馆规划建设和现有场馆改造升级等工作，发布了会徽、主题口号、吉祥物征集公告，目前筹备工作已进入全面落实阶段。</w:delText>
        </w:r>
      </w:del>
    </w:p>
    <w:p>
      <w:pPr>
        <w:snapToGrid w:val="0"/>
        <w:rPr>
          <w:del w:id="1455" w:author="likun" w:date="2020-07-16T18:06:28Z"/>
        </w:rPr>
      </w:pPr>
      <w:del w:id="1456" w:author="likun" w:date="2020-07-16T18:06:28Z">
        <w:r>
          <w:rPr>
            <w:rFonts w:hint="eastAsia"/>
          </w:rPr>
          <w:delText>2.青少年体育后备人才培养体系不断完善。全省共有各级业余体校144所，省市两级传统校1794所，青少年运动员注册人数3.5万人。</w:delText>
        </w:r>
      </w:del>
    </w:p>
    <w:p>
      <w:pPr>
        <w:snapToGrid w:val="0"/>
        <w:rPr>
          <w:del w:id="1457" w:author="likun" w:date="2020-07-16T18:06:28Z"/>
        </w:rPr>
      </w:pPr>
      <w:del w:id="1458" w:author="likun" w:date="2020-07-16T18:06:28Z">
        <w:r>
          <w:rPr>
            <w:rFonts w:hint="eastAsia"/>
          </w:rPr>
          <w:delText>3.大力推进青少年竞赛改革工作。放开参赛报名资格，打破传统以行政区域划分参赛单位的做法，鼓励支持各级各类学校、俱乐部、协会等单位广泛参与。</w:delText>
        </w:r>
      </w:del>
    </w:p>
    <w:p>
      <w:pPr>
        <w:snapToGrid w:val="0"/>
        <w:rPr>
          <w:del w:id="1459" w:author="likun" w:date="2020-07-16T18:06:28Z"/>
        </w:rPr>
      </w:pPr>
      <w:del w:id="1460" w:author="likun" w:date="2020-07-16T18:06:28Z">
        <w:r>
          <w:rPr>
            <w:rFonts w:hint="eastAsia"/>
          </w:rPr>
          <w:delText>4.积极推进青少年体育公共服务体系建设。在全省开展269场、45个运动项目的冬、夏令营活动，地市覆盖率达100%。</w:delText>
        </w:r>
      </w:del>
    </w:p>
    <w:p>
      <w:pPr>
        <w:snapToGrid w:val="0"/>
        <w:ind w:firstLine="643"/>
        <w:rPr>
          <w:del w:id="1461" w:author="likun" w:date="2020-07-16T18:06:28Z"/>
          <w:rFonts w:ascii="楷体_GB2312" w:hAnsi="楷体_GB2312" w:eastAsia="楷体_GB2312" w:cs="楷体_GB2312"/>
          <w:b/>
          <w:bCs/>
          <w:color w:val="000000" w:themeColor="text1"/>
          <w14:textFill>
            <w14:solidFill>
              <w14:schemeClr w14:val="tx1"/>
            </w14:solidFill>
          </w14:textFill>
        </w:rPr>
      </w:pPr>
      <w:del w:id="1462" w:author="likun" w:date="2020-07-16T18:06:28Z">
        <w:r>
          <w:rPr>
            <w:rFonts w:hint="eastAsia" w:ascii="楷体_GB2312" w:hAnsi="楷体_GB2312" w:eastAsia="楷体_GB2312" w:cs="楷体_GB2312"/>
            <w:b/>
            <w:bCs/>
            <w:color w:val="000000" w:themeColor="text1"/>
            <w14:textFill>
              <w14:solidFill>
                <w14:schemeClr w14:val="tx1"/>
              </w14:solidFill>
            </w14:textFill>
          </w:rPr>
          <w:delText>（七）持续深化足球改革发展，营造足球运动良好环境。</w:delText>
        </w:r>
      </w:del>
    </w:p>
    <w:p>
      <w:pPr>
        <w:snapToGrid w:val="0"/>
        <w:rPr>
          <w:del w:id="1463" w:author="likun" w:date="2020-07-16T18:06:28Z"/>
        </w:rPr>
      </w:pPr>
      <w:del w:id="1464" w:author="likun" w:date="2020-07-16T18:06:28Z">
        <w:r>
          <w:rPr>
            <w:rFonts w:hint="eastAsia"/>
          </w:rPr>
          <w:delText>1.贯彻落实《中国足球改革发展总体方案》。广州、深圳、梅州被评定为中国足协青训中心（全国共15个），全力支持梅州足球特区建设，形成各具特色、优势突出的足球城市群。</w:delText>
        </w:r>
      </w:del>
    </w:p>
    <w:p>
      <w:pPr>
        <w:snapToGrid w:val="0"/>
        <w:rPr>
          <w:del w:id="1465" w:author="likun" w:date="2020-07-16T18:06:28Z"/>
        </w:rPr>
      </w:pPr>
      <w:del w:id="1466" w:author="likun" w:date="2020-07-16T18:06:28Z">
        <w:r>
          <w:rPr>
            <w:rFonts w:hint="eastAsia"/>
          </w:rPr>
          <w:delText>2.狠抓足球场地设施建设。把兴建足球场地纳入城镇化和新农村建设总体规划，建立全省社会足球场地设施建设每月通报机制，明确地市第一协调负责人，对建设进展缓慢的地市，局领导分工负责督导。预计到2020年底，可以按照时间节点完成国家下达任务，届时，全省各类足球场地数量将达到8578块。</w:delText>
        </w:r>
      </w:del>
    </w:p>
    <w:p>
      <w:pPr>
        <w:snapToGrid w:val="0"/>
        <w:rPr>
          <w:del w:id="1467" w:author="likun" w:date="2020-07-16T18:06:28Z"/>
        </w:rPr>
      </w:pPr>
      <w:del w:id="1468" w:author="likun" w:date="2020-07-16T18:06:28Z">
        <w:r>
          <w:rPr>
            <w:rFonts w:hint="eastAsia"/>
          </w:rPr>
          <w:delText>3.校园足球得到普及发展。截至2019年10月，全省共有全国青少年校园足球特色学校1540所，省级校园足球推广学校2696所，合计4236所，占全省中小学校总数的28.4%。</w:delText>
        </w:r>
      </w:del>
    </w:p>
    <w:p>
      <w:pPr>
        <w:snapToGrid w:val="0"/>
        <w:ind w:firstLine="643"/>
        <w:rPr>
          <w:del w:id="1469" w:author="likun" w:date="2020-07-16T18:06:28Z"/>
          <w:rFonts w:ascii="楷体_GB2312" w:hAnsi="楷体_GB2312" w:eastAsia="楷体_GB2312" w:cs="楷体_GB2312"/>
          <w:b/>
          <w:bCs/>
          <w:color w:val="000000" w:themeColor="text1"/>
          <w14:textFill>
            <w14:solidFill>
              <w14:schemeClr w14:val="tx1"/>
            </w14:solidFill>
          </w14:textFill>
        </w:rPr>
      </w:pPr>
      <w:del w:id="1470" w:author="likun" w:date="2020-07-16T18:06:28Z">
        <w:r>
          <w:rPr>
            <w:rFonts w:hint="eastAsia" w:ascii="楷体_GB2312" w:hAnsi="楷体_GB2312" w:eastAsia="楷体_GB2312" w:cs="楷体_GB2312"/>
            <w:b/>
            <w:bCs/>
            <w:color w:val="000000" w:themeColor="text1"/>
            <w14:textFill>
              <w14:solidFill>
                <w14:schemeClr w14:val="tx1"/>
              </w14:solidFill>
            </w14:textFill>
          </w:rPr>
          <w:delText>（八）深入开展粤港澳体育交流合作，积极推进粤港澳大湾区建设。</w:delText>
        </w:r>
      </w:del>
    </w:p>
    <w:p>
      <w:pPr>
        <w:snapToGrid w:val="0"/>
        <w:rPr>
          <w:del w:id="1471" w:author="likun" w:date="2020-07-16T18:06:28Z"/>
        </w:rPr>
      </w:pPr>
      <w:del w:id="1472" w:author="likun" w:date="2020-07-16T18:06:28Z">
        <w:r>
          <w:rPr>
            <w:rFonts w:hint="eastAsia"/>
          </w:rPr>
          <w:delText>1.全力支持深圳市建设中国特色社会主义先行示范区。支持深圳举办ATP/WTA国际网球公开赛、中国杯帆船帆板赛、高尔夫球深圳国际赛、KHL大陆冰球联赛等国际国内品牌赛事；促进乒乓球、田径等项目国家队训练基地落户深圳；支持深圳足球、篮球职业俱乐部发展；加快建设足球场地等公共体育设施等。</w:delText>
        </w:r>
      </w:del>
    </w:p>
    <w:p>
      <w:pPr>
        <w:snapToGrid w:val="0"/>
        <w:rPr>
          <w:del w:id="1473" w:author="likun" w:date="2020-07-16T18:06:28Z"/>
        </w:rPr>
      </w:pPr>
      <w:del w:id="1474" w:author="likun" w:date="2020-07-16T18:06:28Z">
        <w:r>
          <w:rPr>
            <w:rFonts w:hint="eastAsia"/>
          </w:rPr>
          <w:delText>2.积极打造粤港澳大湾区赛事品牌。2019年共举办“省港杯”“粤澳杯”足球赛、环粤港澳大湾区城市自行车挑战赛等“粤港澳大湾”系列赛事活动20多项，深受三地群众欢迎。</w:delText>
        </w:r>
      </w:del>
    </w:p>
    <w:p>
      <w:pPr>
        <w:snapToGrid w:val="0"/>
        <w:rPr>
          <w:del w:id="1475" w:author="likun" w:date="2020-07-16T18:06:28Z"/>
        </w:rPr>
      </w:pPr>
      <w:del w:id="1476" w:author="likun" w:date="2020-07-16T18:06:28Z">
        <w:r>
          <w:rPr>
            <w:rFonts w:hint="eastAsia"/>
          </w:rPr>
          <w:delText>3.积极组织粤港澳青少年体育文化交流活动。举行广东省第四届青少年体育嘉年华暨粤港澳青少年体育交流活动，邀请港澳亲子自家庭参与，为粤港澳三地搭建起文化与体育交流的友谊桥梁。</w:delText>
        </w:r>
      </w:del>
    </w:p>
    <w:p>
      <w:pPr>
        <w:snapToGrid w:val="0"/>
        <w:rPr>
          <w:del w:id="1477" w:author="likun" w:date="2020-07-16T18:06:28Z"/>
        </w:rPr>
      </w:pPr>
      <w:del w:id="1478" w:author="likun" w:date="2020-07-16T18:06:28Z">
        <w:r>
          <w:rPr>
            <w:rFonts w:hint="eastAsia"/>
          </w:rPr>
          <w:delText>4.加强体育项目合作。7月1日，省体育局与香港赛马会签署《大湾区体育项目合作备忘录》，深化了双方在马术、足球、橄榄球、网球等体育项目及广东省体育彩票等方面的合作，建立了香港与广州从化无规定马属动物疫病区在进出境检验检疫和通关等方面合作关系。</w:delText>
        </w:r>
      </w:del>
    </w:p>
    <w:p>
      <w:pPr>
        <w:ind w:firstLine="0" w:firstLineChars="0"/>
      </w:pPr>
      <w:bookmarkStart w:id="78" w:name="_Toc10595"/>
    </w:p>
    <w:p>
      <w:pPr>
        <w:ind w:firstLine="640" w:firstLineChars="200"/>
        <w:pPrChange w:id="1479" w:author="LK" w:date="2020-07-22T16:26:59Z">
          <w:pPr>
            <w:ind w:firstLine="0" w:firstLineChars="0"/>
          </w:pPr>
        </w:pPrChange>
      </w:pPr>
      <w:r>
        <w:rPr>
          <w:rFonts w:hint="eastAsia"/>
        </w:rPr>
        <w:t>附件：</w:t>
      </w:r>
    </w:p>
    <w:p>
      <w:pPr>
        <w:ind w:firstLine="640" w:firstLineChars="200"/>
        <w:pPrChange w:id="1480" w:author="LK" w:date="2020-07-22T16:26:56Z">
          <w:pPr>
            <w:ind w:firstLine="0" w:firstLineChars="0"/>
          </w:pPr>
        </w:pPrChange>
      </w:pPr>
      <w:r>
        <w:rPr>
          <w:rFonts w:hint="eastAsia"/>
        </w:rPr>
        <w:t>1.整体绩效自评信息指标评分表(整体与局本级）</w:t>
      </w:r>
    </w:p>
    <w:p>
      <w:pPr>
        <w:ind w:firstLine="640" w:firstLineChars="200"/>
        <w:pPrChange w:id="1481" w:author="LK" w:date="2020-07-22T16:27:01Z">
          <w:pPr>
            <w:ind w:firstLine="0" w:firstLineChars="0"/>
          </w:pPr>
        </w:pPrChange>
      </w:pPr>
      <w:r>
        <w:rPr>
          <w:rFonts w:hint="eastAsia"/>
        </w:rPr>
        <w:t>2.整体绩效自评信息指标评分表</w:t>
      </w:r>
      <w:bookmarkEnd w:id="78"/>
      <w:r>
        <w:rPr>
          <w:rFonts w:hint="eastAsia"/>
        </w:rPr>
        <w:t>（下属单位1-1</w:t>
      </w:r>
      <w:ins w:id="1482" w:author="tyj" w:date="2020-07-22T08:54:02Z">
        <w:r>
          <w:rPr>
            <w:rFonts w:hint="eastAsia"/>
            <w:lang w:val="en-US" w:eastAsia="zh-CN"/>
          </w:rPr>
          <w:t>7</w:t>
        </w:r>
      </w:ins>
      <w:del w:id="1483" w:author="tyj" w:date="2020-07-22T08:54:00Z">
        <w:r>
          <w:rPr>
            <w:rFonts w:hint="default"/>
            <w:lang w:val="en-US"/>
          </w:rPr>
          <w:delText>7</w:delText>
        </w:r>
      </w:del>
      <w:r>
        <w:rPr>
          <w:rFonts w:hint="eastAsia"/>
        </w:rPr>
        <w:t>）</w:t>
      </w:r>
    </w:p>
    <w:p>
      <w:bookmarkStart w:id="79" w:name="_GoBack"/>
      <w:bookmarkEnd w:id="79"/>
    </w:p>
    <w:sectPr>
      <w:footerReference r:id="rId10"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0"/>
                            <w:ind w:firstLine="360"/>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OqXm5zwAAAAUBAAAPAAAAAAAAAAEAIAAAACIAAABkcnMvZG93bnJldi54bWxQSwECFAAUAAAA&#10;CACHTuJAdYXGKL4BAABfAwAADgAAAAAAAAABACAAAAAeAQAAZHJzL2Uyb0RvYy54bWxQSwUGAAAA&#10;AAYABgBZAQAATgUAAAAA&#10;">
              <v:fill on="f" focussize="0,0"/>
              <v:stroke on="f"/>
              <v:imagedata o:title=""/>
              <o:lock v:ext="edit" aspectratio="f"/>
              <v:textbox inset="0mm,0mm,0mm,0mm" style="mso-fit-shape-to-text:t;">
                <w:txbxContent>
                  <w:p>
                    <w:pPr>
                      <w:pStyle w:val="10"/>
                      <w:ind w:firstLine="360"/>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0"/>
                            <w:ind w:firstLine="360"/>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OqXm5zwAAAAUBAAAPAAAAAAAAAAEAIAAAACIAAABkcnMvZG93bnJldi54bWxQSwECFAAUAAAA&#10;CACHTuJAT9BlX74BAABfAwAADgAAAAAAAAABACAAAAAeAQAAZHJzL2Uyb0RvYy54bWxQSwUGAAAA&#10;AAYABgBZAQAATgUAAAAA&#10;">
              <v:fill on="f" focussize="0,0"/>
              <v:stroke on="f"/>
              <v:imagedata o:title=""/>
              <o:lock v:ext="edit" aspectratio="f"/>
              <v:textbox inset="0mm,0mm,0mm,0mm" style="mso-fit-shape-to-text:t;">
                <w:txbxContent>
                  <w:p>
                    <w:pPr>
                      <w:pStyle w:val="10"/>
                      <w:ind w:firstLine="360"/>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trackRevisions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F0"/>
    <w:rsid w:val="00050997"/>
    <w:rsid w:val="0008295B"/>
    <w:rsid w:val="000B49B1"/>
    <w:rsid w:val="00211434"/>
    <w:rsid w:val="00214F5B"/>
    <w:rsid w:val="002543D7"/>
    <w:rsid w:val="00477A27"/>
    <w:rsid w:val="00537A97"/>
    <w:rsid w:val="0055798C"/>
    <w:rsid w:val="005D3B39"/>
    <w:rsid w:val="00694323"/>
    <w:rsid w:val="00782DC5"/>
    <w:rsid w:val="007C6515"/>
    <w:rsid w:val="008E0D61"/>
    <w:rsid w:val="009809B2"/>
    <w:rsid w:val="00A07A0C"/>
    <w:rsid w:val="00A47C7C"/>
    <w:rsid w:val="00A90EA9"/>
    <w:rsid w:val="00B052F9"/>
    <w:rsid w:val="00C45DFD"/>
    <w:rsid w:val="00CB18BB"/>
    <w:rsid w:val="00CB6AFA"/>
    <w:rsid w:val="00D41D79"/>
    <w:rsid w:val="00D52AF0"/>
    <w:rsid w:val="00D826A8"/>
    <w:rsid w:val="00DA1C42"/>
    <w:rsid w:val="00E74576"/>
    <w:rsid w:val="00FD4E26"/>
    <w:rsid w:val="00FE608B"/>
    <w:rsid w:val="00FF0A7D"/>
    <w:rsid w:val="01886833"/>
    <w:rsid w:val="021865A8"/>
    <w:rsid w:val="03894C9D"/>
    <w:rsid w:val="0472691F"/>
    <w:rsid w:val="0592167E"/>
    <w:rsid w:val="05DE3134"/>
    <w:rsid w:val="060B7D75"/>
    <w:rsid w:val="06EB4D01"/>
    <w:rsid w:val="07B759F5"/>
    <w:rsid w:val="08E31497"/>
    <w:rsid w:val="08FC2BF6"/>
    <w:rsid w:val="0A680A94"/>
    <w:rsid w:val="0DA824AC"/>
    <w:rsid w:val="0FC2621A"/>
    <w:rsid w:val="0FCF654E"/>
    <w:rsid w:val="11D202D4"/>
    <w:rsid w:val="122A22E4"/>
    <w:rsid w:val="12F31651"/>
    <w:rsid w:val="138C08F9"/>
    <w:rsid w:val="13A80A0F"/>
    <w:rsid w:val="14C961EB"/>
    <w:rsid w:val="14D12435"/>
    <w:rsid w:val="155C2EEA"/>
    <w:rsid w:val="157C62EA"/>
    <w:rsid w:val="17386000"/>
    <w:rsid w:val="175E469A"/>
    <w:rsid w:val="186A2098"/>
    <w:rsid w:val="1D28353C"/>
    <w:rsid w:val="1E335BD5"/>
    <w:rsid w:val="1FF87473"/>
    <w:rsid w:val="20CC26E0"/>
    <w:rsid w:val="20DC6149"/>
    <w:rsid w:val="229D463A"/>
    <w:rsid w:val="22BC326A"/>
    <w:rsid w:val="234E6EEB"/>
    <w:rsid w:val="2404492F"/>
    <w:rsid w:val="248A27DF"/>
    <w:rsid w:val="26A02249"/>
    <w:rsid w:val="2701176B"/>
    <w:rsid w:val="273A3DFF"/>
    <w:rsid w:val="2799817C"/>
    <w:rsid w:val="279C02D3"/>
    <w:rsid w:val="28855046"/>
    <w:rsid w:val="29DE404A"/>
    <w:rsid w:val="2AFE5ED5"/>
    <w:rsid w:val="2B614FB7"/>
    <w:rsid w:val="2BE01056"/>
    <w:rsid w:val="2BE44A01"/>
    <w:rsid w:val="2C7330FA"/>
    <w:rsid w:val="2CB47C17"/>
    <w:rsid w:val="2D1B71E5"/>
    <w:rsid w:val="2E03737E"/>
    <w:rsid w:val="2EA47BFA"/>
    <w:rsid w:val="2FFE68F3"/>
    <w:rsid w:val="30EB044B"/>
    <w:rsid w:val="3138842E"/>
    <w:rsid w:val="319F2FF1"/>
    <w:rsid w:val="32124CD2"/>
    <w:rsid w:val="37467EB8"/>
    <w:rsid w:val="378519D3"/>
    <w:rsid w:val="3A1910A5"/>
    <w:rsid w:val="3AA04DC0"/>
    <w:rsid w:val="3B2655B8"/>
    <w:rsid w:val="3B7A7BC5"/>
    <w:rsid w:val="3BB96537"/>
    <w:rsid w:val="3C644005"/>
    <w:rsid w:val="3C67346C"/>
    <w:rsid w:val="3D79D621"/>
    <w:rsid w:val="3EF4156B"/>
    <w:rsid w:val="3EFDC1B8"/>
    <w:rsid w:val="3F213C5B"/>
    <w:rsid w:val="3FAFFFDD"/>
    <w:rsid w:val="42311694"/>
    <w:rsid w:val="432B7CD3"/>
    <w:rsid w:val="444E4301"/>
    <w:rsid w:val="44CE1378"/>
    <w:rsid w:val="44FF5DE2"/>
    <w:rsid w:val="45F62447"/>
    <w:rsid w:val="45F94EEC"/>
    <w:rsid w:val="489A7970"/>
    <w:rsid w:val="496B7446"/>
    <w:rsid w:val="4A18011C"/>
    <w:rsid w:val="4BE842C2"/>
    <w:rsid w:val="4C1E4176"/>
    <w:rsid w:val="4C701F25"/>
    <w:rsid w:val="4DEB5114"/>
    <w:rsid w:val="4E842875"/>
    <w:rsid w:val="4EB54DA9"/>
    <w:rsid w:val="4F480CE4"/>
    <w:rsid w:val="4F872A87"/>
    <w:rsid w:val="4FCE790D"/>
    <w:rsid w:val="4FDF5481"/>
    <w:rsid w:val="4FFA25E2"/>
    <w:rsid w:val="53BE07C9"/>
    <w:rsid w:val="54DD515D"/>
    <w:rsid w:val="570A77D4"/>
    <w:rsid w:val="5741772C"/>
    <w:rsid w:val="57EF50EE"/>
    <w:rsid w:val="57F6C8A7"/>
    <w:rsid w:val="5827352B"/>
    <w:rsid w:val="58D414D4"/>
    <w:rsid w:val="59DF3103"/>
    <w:rsid w:val="5A2933EC"/>
    <w:rsid w:val="5AEF3F0E"/>
    <w:rsid w:val="5CC5003E"/>
    <w:rsid w:val="5D1F3A92"/>
    <w:rsid w:val="5DF02407"/>
    <w:rsid w:val="5E075A36"/>
    <w:rsid w:val="5E4011AE"/>
    <w:rsid w:val="5EFF8DE6"/>
    <w:rsid w:val="5F5D30E8"/>
    <w:rsid w:val="60241684"/>
    <w:rsid w:val="61AE6FF4"/>
    <w:rsid w:val="626A34C7"/>
    <w:rsid w:val="630E322F"/>
    <w:rsid w:val="63FEE738"/>
    <w:rsid w:val="65981470"/>
    <w:rsid w:val="6713788E"/>
    <w:rsid w:val="673E2827"/>
    <w:rsid w:val="6898737B"/>
    <w:rsid w:val="699446F5"/>
    <w:rsid w:val="69CB356E"/>
    <w:rsid w:val="69EB6CD6"/>
    <w:rsid w:val="6C5041EC"/>
    <w:rsid w:val="6C543954"/>
    <w:rsid w:val="6C8D2405"/>
    <w:rsid w:val="6D20580C"/>
    <w:rsid w:val="6D217B70"/>
    <w:rsid w:val="6D7E90B5"/>
    <w:rsid w:val="6DFD08AA"/>
    <w:rsid w:val="6E3B3549"/>
    <w:rsid w:val="6E730FA0"/>
    <w:rsid w:val="6E9A22ED"/>
    <w:rsid w:val="6ECE2FB7"/>
    <w:rsid w:val="6FF26C78"/>
    <w:rsid w:val="7036047E"/>
    <w:rsid w:val="70476B3C"/>
    <w:rsid w:val="72E51CB1"/>
    <w:rsid w:val="759B62F3"/>
    <w:rsid w:val="77287F50"/>
    <w:rsid w:val="79813C33"/>
    <w:rsid w:val="7A3D109F"/>
    <w:rsid w:val="7B6FB6FE"/>
    <w:rsid w:val="7BDA7EF2"/>
    <w:rsid w:val="7BE04085"/>
    <w:rsid w:val="7BFF8DEA"/>
    <w:rsid w:val="7C043C75"/>
    <w:rsid w:val="7C4067E6"/>
    <w:rsid w:val="7D0B6D87"/>
    <w:rsid w:val="7D7ADBE4"/>
    <w:rsid w:val="7DFFAD50"/>
    <w:rsid w:val="7F7EF396"/>
    <w:rsid w:val="7F7F1AC4"/>
    <w:rsid w:val="7FBBAA73"/>
    <w:rsid w:val="7FCE3DA5"/>
    <w:rsid w:val="7FE27038"/>
    <w:rsid w:val="7FFCE655"/>
    <w:rsid w:val="97FCE51C"/>
    <w:rsid w:val="A2DECC38"/>
    <w:rsid w:val="AAEECB66"/>
    <w:rsid w:val="BBD3A804"/>
    <w:rsid w:val="BDFFA6B5"/>
    <w:rsid w:val="CBFFEAE2"/>
    <w:rsid w:val="CF9F894A"/>
    <w:rsid w:val="D2ED25EF"/>
    <w:rsid w:val="D69C8672"/>
    <w:rsid w:val="E2FFF7FC"/>
    <w:rsid w:val="EEFDD221"/>
    <w:rsid w:val="EFFA74F5"/>
    <w:rsid w:val="F6FF08C9"/>
    <w:rsid w:val="F80E1082"/>
    <w:rsid w:val="FABEEF9B"/>
    <w:rsid w:val="FD78519C"/>
    <w:rsid w:val="FDDF35FB"/>
    <w:rsid w:val="FE7973EC"/>
    <w:rsid w:val="FF7FE9F3"/>
    <w:rsid w:val="FFFD995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40" w:firstLineChars="200"/>
      <w:jc w:val="both"/>
    </w:pPr>
    <w:rPr>
      <w:rFonts w:ascii="仿宋_GB2312" w:hAnsi="仿宋_GB2312" w:eastAsia="仿宋_GB2312" w:cs="仿宋_GB2312"/>
      <w:kern w:val="2"/>
      <w:sz w:val="32"/>
      <w:szCs w:val="32"/>
      <w:lang w:val="en-US" w:eastAsia="zh-CN" w:bidi="ar-SA"/>
    </w:rPr>
  </w:style>
  <w:style w:type="paragraph" w:styleId="3">
    <w:name w:val="heading 1"/>
    <w:basedOn w:val="1"/>
    <w:next w:val="1"/>
    <w:link w:val="23"/>
    <w:qFormat/>
    <w:uiPriority w:val="0"/>
    <w:pPr>
      <w:keepNext/>
      <w:keepLines/>
      <w:outlineLvl w:val="0"/>
    </w:pPr>
    <w:rPr>
      <w:rFonts w:ascii="黑体" w:hAnsi="黑体" w:eastAsia="黑体" w:cs="黑体"/>
      <w:kern w:val="44"/>
    </w:rPr>
  </w:style>
  <w:style w:type="paragraph" w:styleId="4">
    <w:name w:val="heading 2"/>
    <w:basedOn w:val="1"/>
    <w:next w:val="1"/>
    <w:link w:val="24"/>
    <w:qFormat/>
    <w:uiPriority w:val="0"/>
    <w:pPr>
      <w:keepNext/>
      <w:keepLines/>
      <w:outlineLvl w:val="1"/>
    </w:pPr>
    <w:rPr>
      <w:rFonts w:ascii="楷体_GB2312" w:hAnsi="楷体_GB2312" w:eastAsia="楷体_GB2312" w:cs="楷体_GB2312"/>
      <w:b/>
      <w:bCs/>
    </w:rPr>
  </w:style>
  <w:style w:type="paragraph" w:styleId="2">
    <w:name w:val="heading 3"/>
    <w:basedOn w:val="1"/>
    <w:next w:val="1"/>
    <w:qFormat/>
    <w:uiPriority w:val="0"/>
    <w:pPr>
      <w:keepNext/>
      <w:keepLines/>
      <w:outlineLvl w:val="2"/>
    </w:pPr>
    <w:rPr>
      <w:b/>
      <w:bCs/>
    </w:rPr>
  </w:style>
  <w:style w:type="paragraph" w:styleId="5">
    <w:name w:val="heading 4"/>
    <w:basedOn w:val="1"/>
    <w:next w:val="1"/>
    <w:qFormat/>
    <w:uiPriority w:val="0"/>
    <w:pPr>
      <w:keepNext/>
      <w:keepLines/>
      <w:outlineLvl w:val="3"/>
    </w:pPr>
  </w:style>
  <w:style w:type="character" w:default="1" w:styleId="15">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qFormat/>
    <w:uiPriority w:val="0"/>
    <w:pPr>
      <w:ind w:left="840" w:leftChars="400"/>
    </w:pPr>
  </w:style>
  <w:style w:type="paragraph" w:styleId="8">
    <w:name w:val="Plain Text"/>
    <w:basedOn w:val="1"/>
    <w:qFormat/>
    <w:uiPriority w:val="0"/>
    <w:rPr>
      <w:rFonts w:ascii="宋体" w:hAnsi="Courier New" w:cs="Courier New"/>
      <w:szCs w:val="21"/>
    </w:rPr>
  </w:style>
  <w:style w:type="paragraph" w:styleId="9">
    <w:name w:val="Balloon Text"/>
    <w:basedOn w:val="1"/>
    <w:link w:val="25"/>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qFormat/>
    <w:uiPriority w:val="0"/>
    <w:pPr>
      <w:spacing w:beforeAutospacing="1" w:afterAutospacing="1"/>
      <w:jc w:val="left"/>
    </w:pPr>
    <w:rPr>
      <w:rFonts w:cs="Times New Roman"/>
      <w:kern w:val="0"/>
      <w:sz w:val="24"/>
    </w:rPr>
  </w:style>
  <w:style w:type="table" w:styleId="17">
    <w:name w:val="Table Grid"/>
    <w:basedOn w:val="16"/>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8">
    <w:name w:val="_Style 1"/>
    <w:basedOn w:val="1"/>
    <w:qFormat/>
    <w:uiPriority w:val="0"/>
    <w:pPr>
      <w:widowControl/>
      <w:adjustRightInd w:val="0"/>
      <w:spacing w:after="160" w:line="240" w:lineRule="exact"/>
      <w:jc w:val="left"/>
    </w:pPr>
    <w:rPr>
      <w:rFonts w:ascii="Verdana" w:hAnsi="Verdana"/>
      <w:kern w:val="0"/>
      <w:sz w:val="20"/>
      <w:szCs w:val="20"/>
      <w:lang w:eastAsia="en-US"/>
    </w:rPr>
  </w:style>
  <w:style w:type="paragraph" w:customStyle="1" w:styleId="19">
    <w:name w:val="Char Char"/>
    <w:basedOn w:val="1"/>
    <w:qFormat/>
    <w:uiPriority w:val="0"/>
    <w:pPr>
      <w:widowControl/>
      <w:adjustRightInd w:val="0"/>
      <w:spacing w:after="160" w:line="240" w:lineRule="exact"/>
      <w:jc w:val="left"/>
    </w:pPr>
    <w:rPr>
      <w:rFonts w:ascii="Verdana" w:hAnsi="Verdana"/>
      <w:kern w:val="0"/>
      <w:sz w:val="20"/>
      <w:szCs w:val="20"/>
      <w:lang w:eastAsia="en-US"/>
    </w:rPr>
  </w:style>
  <w:style w:type="paragraph" w:customStyle="1" w:styleId="20">
    <w:name w:val="报告样式3"/>
    <w:basedOn w:val="1"/>
    <w:qFormat/>
    <w:uiPriority w:val="0"/>
    <w:pPr>
      <w:adjustRightInd w:val="0"/>
      <w:snapToGrid w:val="0"/>
      <w:ind w:firstLine="643"/>
      <w:contextualSpacing/>
    </w:pPr>
    <w:rPr>
      <w:b/>
      <w:bCs/>
    </w:rPr>
  </w:style>
  <w:style w:type="character" w:customStyle="1" w:styleId="21">
    <w:name w:val="font41"/>
    <w:basedOn w:val="15"/>
    <w:qFormat/>
    <w:uiPriority w:val="0"/>
    <w:rPr>
      <w:rFonts w:hint="default" w:ascii="仿宋_GB2312" w:eastAsia="仿宋_GB2312" w:cs="仿宋_GB2312"/>
      <w:color w:val="000000"/>
      <w:sz w:val="24"/>
      <w:szCs w:val="24"/>
      <w:u w:val="none"/>
    </w:rPr>
  </w:style>
  <w:style w:type="paragraph" w:customStyle="1" w:styleId="22">
    <w:name w:val="报告样式2"/>
    <w:basedOn w:val="1"/>
    <w:qFormat/>
    <w:uiPriority w:val="0"/>
    <w:pPr>
      <w:adjustRightInd w:val="0"/>
      <w:snapToGrid w:val="0"/>
      <w:ind w:firstLine="643"/>
      <w:contextualSpacing/>
    </w:pPr>
    <w:rPr>
      <w:rFonts w:ascii="楷体_GB2312" w:hAnsi="楷体_GB2312" w:eastAsia="楷体_GB2312" w:cs="楷体_GB2312"/>
      <w:b/>
      <w:bCs/>
    </w:rPr>
  </w:style>
  <w:style w:type="character" w:customStyle="1" w:styleId="23">
    <w:name w:val="标题 1 Char"/>
    <w:link w:val="3"/>
    <w:qFormat/>
    <w:uiPriority w:val="0"/>
    <w:rPr>
      <w:rFonts w:ascii="黑体" w:hAnsi="黑体" w:eastAsia="黑体" w:cs="黑体"/>
      <w:kern w:val="44"/>
      <w:sz w:val="32"/>
      <w:szCs w:val="32"/>
    </w:rPr>
  </w:style>
  <w:style w:type="character" w:customStyle="1" w:styleId="24">
    <w:name w:val="标题 2 Char"/>
    <w:link w:val="4"/>
    <w:qFormat/>
    <w:uiPriority w:val="0"/>
    <w:rPr>
      <w:rFonts w:ascii="楷体_GB2312" w:hAnsi="楷体_GB2312" w:eastAsia="楷体_GB2312" w:cs="楷体_GB2312"/>
      <w:b/>
      <w:bCs/>
      <w:sz w:val="32"/>
      <w:szCs w:val="32"/>
    </w:rPr>
  </w:style>
  <w:style w:type="character" w:customStyle="1" w:styleId="25">
    <w:name w:val="批注框文本 Char"/>
    <w:basedOn w:val="15"/>
    <w:link w:val="9"/>
    <w:qFormat/>
    <w:uiPriority w:val="0"/>
    <w:rPr>
      <w:rFonts w:ascii="仿宋_GB2312" w:hAnsi="仿宋_GB2312" w:eastAsia="仿宋_GB2312" w:cs="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chart" Target="charts/chart4.xml"/><Relationship Id="rId14" Type="http://schemas.openxmlformats.org/officeDocument/2006/relationships/chart" Target="charts/chart3.xml"/><Relationship Id="rId13" Type="http://schemas.openxmlformats.org/officeDocument/2006/relationships/chart" Target="charts/chart2.xml"/><Relationship Id="rId12" Type="http://schemas.openxmlformats.org/officeDocument/2006/relationships/chart" Target="charts/chart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F:\&#20307;&#32946;&#23616;&#39033;&#30446;\&#36741;&#21161;&#34920;&#26684;.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F:\&#20307;&#32946;&#23616;&#39033;&#30446;\&#36741;&#21161;&#34920;&#26684;.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F:\&#20307;&#32946;&#23616;&#39033;&#30446;\&#36741;&#21161;&#34920;&#2668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20307;&#32946;&#23616;&#39033;&#30446;\&#36741;&#21161;&#34920;&#2668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[辅助表格.xlsx]Sheet1!$J$99</c:f>
              <c:strCache>
                <c:ptCount val="1"/>
                <c:pt idx="0">
                  <c:v>指标分值</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[辅助表格.xlsx]Sheet1!$I$100:$I$102</c:f>
              <c:strCache>
                <c:ptCount val="3"/>
                <c:pt idx="0">
                  <c:v>预算编制情况</c:v>
                </c:pt>
                <c:pt idx="1">
                  <c:v>预算执行情况</c:v>
                </c:pt>
                <c:pt idx="2">
                  <c:v>预算使用效益</c:v>
                </c:pt>
              </c:strCache>
            </c:strRef>
          </c:cat>
          <c:val>
            <c:numRef>
              <c:f>[辅助表格.xlsx]Sheet1!$J$100:$J$102</c:f>
              <c:numCache>
                <c:formatCode>General</c:formatCode>
                <c:ptCount val="3"/>
                <c:pt idx="0" c:formatCode="General">
                  <c:v>23</c:v>
                </c:pt>
                <c:pt idx="1" c:formatCode="General">
                  <c:v>43</c:v>
                </c:pt>
                <c:pt idx="2" c:formatCode="General">
                  <c:v>34</c:v>
                </c:pt>
              </c:numCache>
            </c:numRef>
          </c:val>
        </c:ser>
        <c:ser>
          <c:idx val="1"/>
          <c:order val="1"/>
          <c:tx>
            <c:strRef>
              <c:f>[辅助表格.xlsx]Sheet1!$K$99</c:f>
              <c:strCache>
                <c:ptCount val="1"/>
                <c:pt idx="0">
                  <c:v>评价得分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[辅助表格.xlsx]Sheet1!$I$100:$I$102</c:f>
              <c:strCache>
                <c:ptCount val="3"/>
                <c:pt idx="0">
                  <c:v>预算编制情况</c:v>
                </c:pt>
                <c:pt idx="1">
                  <c:v>预算执行情况</c:v>
                </c:pt>
                <c:pt idx="2">
                  <c:v>预算使用效益</c:v>
                </c:pt>
              </c:strCache>
            </c:strRef>
          </c:cat>
          <c:val>
            <c:numRef>
              <c:f>[辅助表格.xlsx]Sheet1!$K$100:$K$102</c:f>
              <c:numCache>
                <c:formatCode>General</c:formatCode>
                <c:ptCount val="3"/>
                <c:pt idx="0" c:formatCode="General">
                  <c:v>22</c:v>
                </c:pt>
                <c:pt idx="1" c:formatCode="General">
                  <c:v>41.77</c:v>
                </c:pt>
                <c:pt idx="2" c:formatCode="General">
                  <c:v>30</c:v>
                </c:pt>
              </c:numCache>
            </c:numRef>
          </c:val>
        </c:ser>
        <c:dLbls>
          <c:showLegendKey val="0"/>
          <c:showVal val="1"/>
          <c:showCatName val="0"/>
          <c:showSerName val="0"/>
          <c:showPercent val="0"/>
          <c:showBubbleSize val="0"/>
        </c:dLbls>
        <c:gapWidth val="219"/>
        <c:overlap val="-27"/>
        <c:axId val="385997824"/>
        <c:axId val="387121920"/>
      </c:barChart>
      <c:catAx>
        <c:axId val="385997824"/>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7121920"/>
        <c:crosses val="autoZero"/>
        <c:auto val="1"/>
        <c:lblAlgn val="ctr"/>
        <c:lblOffset val="100"/>
        <c:noMultiLvlLbl val="0"/>
      </c:catAx>
      <c:valAx>
        <c:axId val="387121920"/>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599782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[辅助表格.xlsx]Sheet1!$J$99</c:f>
              <c:strCache>
                <c:ptCount val="1"/>
                <c:pt idx="0">
                  <c:v>指标分值</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[辅助表格.xlsx]Sheet1!$I$100:$I$102</c:f>
              <c:strCache>
                <c:ptCount val="3"/>
                <c:pt idx="0">
                  <c:v>预算编制情况</c:v>
                </c:pt>
                <c:pt idx="1">
                  <c:v>预算执行情况</c:v>
                </c:pt>
                <c:pt idx="2">
                  <c:v>预算使用效益</c:v>
                </c:pt>
              </c:strCache>
            </c:strRef>
          </c:cat>
          <c:val>
            <c:numRef>
              <c:f>[辅助表格.xlsx]Sheet1!$J$100:$J$102</c:f>
              <c:numCache>
                <c:formatCode>General</c:formatCode>
                <c:ptCount val="3"/>
                <c:pt idx="0" c:formatCode="General">
                  <c:v>23</c:v>
                </c:pt>
                <c:pt idx="1" c:formatCode="General">
                  <c:v>43</c:v>
                </c:pt>
                <c:pt idx="2" c:formatCode="General">
                  <c:v>34</c:v>
                </c:pt>
              </c:numCache>
            </c:numRef>
          </c:val>
        </c:ser>
        <c:ser>
          <c:idx val="1"/>
          <c:order val="1"/>
          <c:tx>
            <c:strRef>
              <c:f>[辅助表格.xlsx]Sheet1!$K$99</c:f>
              <c:strCache>
                <c:ptCount val="1"/>
                <c:pt idx="0">
                  <c:v>评价得分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[辅助表格.xlsx]Sheet1!$I$100:$I$102</c:f>
              <c:strCache>
                <c:ptCount val="3"/>
                <c:pt idx="0">
                  <c:v>预算编制情况</c:v>
                </c:pt>
                <c:pt idx="1">
                  <c:v>预算执行情况</c:v>
                </c:pt>
                <c:pt idx="2">
                  <c:v>预算使用效益</c:v>
                </c:pt>
              </c:strCache>
            </c:strRef>
          </c:cat>
          <c:val>
            <c:numRef>
              <c:f>[辅助表格.xlsx]Sheet1!$K$100:$K$102</c:f>
              <c:numCache>
                <c:formatCode>General</c:formatCode>
                <c:ptCount val="3"/>
                <c:pt idx="0" c:formatCode="General">
                  <c:v>22</c:v>
                </c:pt>
                <c:pt idx="1" c:formatCode="General">
                  <c:v>41.77</c:v>
                </c:pt>
                <c:pt idx="2" c:formatCode="General">
                  <c:v>31</c:v>
                </c:pt>
              </c:numCache>
            </c:numRef>
          </c:val>
        </c:ser>
        <c:dLbls>
          <c:showLegendKey val="0"/>
          <c:showVal val="1"/>
          <c:showCatName val="0"/>
          <c:showSerName val="0"/>
          <c:showPercent val="0"/>
          <c:showBubbleSize val="0"/>
        </c:dLbls>
        <c:gapWidth val="219"/>
        <c:overlap val="-27"/>
        <c:axId val="250050388"/>
        <c:axId val="203614479"/>
      </c:barChart>
      <c:catAx>
        <c:axId val="25005038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03614479"/>
        <c:crosses val="autoZero"/>
        <c:auto val="1"/>
        <c:lblAlgn val="ctr"/>
        <c:lblOffset val="100"/>
        <c:noMultiLvlLbl val="0"/>
      </c:catAx>
      <c:valAx>
        <c:axId val="20361447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005038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[辅助表格.xlsx]Sheet1!$J$66</c:f>
              <c:strCache>
                <c:ptCount val="1"/>
                <c:pt idx="0">
                  <c:v>指标分值</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[辅助表格.xlsx]Sheet1!$I$67:$I$75</c:f>
              <c:strCache>
                <c:ptCount val="9"/>
                <c:pt idx="0">
                  <c:v>预算编制</c:v>
                </c:pt>
                <c:pt idx="1">
                  <c:v>目标设置</c:v>
                </c:pt>
                <c:pt idx="2">
                  <c:v>资金管理</c:v>
                </c:pt>
                <c:pt idx="3">
                  <c:v>项目管理</c:v>
                </c:pt>
                <c:pt idx="4">
                  <c:v>资产管理</c:v>
                </c:pt>
                <c:pt idx="5">
                  <c:v>经济性</c:v>
                </c:pt>
                <c:pt idx="6">
                  <c:v>效率性</c:v>
                </c:pt>
                <c:pt idx="7">
                  <c:v>效果性</c:v>
                </c:pt>
                <c:pt idx="8">
                  <c:v>公平性</c:v>
                </c:pt>
              </c:strCache>
            </c:strRef>
          </c:cat>
          <c:val>
            <c:numRef>
              <c:f>[辅助表格.xlsx]Sheet1!$J$67:$J$75</c:f>
              <c:numCache>
                <c:formatCode>General</c:formatCode>
                <c:ptCount val="9"/>
                <c:pt idx="0" c:formatCode="General">
                  <c:v>13</c:v>
                </c:pt>
                <c:pt idx="1" c:formatCode="General">
                  <c:v>10</c:v>
                </c:pt>
                <c:pt idx="2" c:formatCode="General">
                  <c:v>25</c:v>
                </c:pt>
                <c:pt idx="3" c:formatCode="General">
                  <c:v>5</c:v>
                </c:pt>
                <c:pt idx="4" c:formatCode="General">
                  <c:v>13</c:v>
                </c:pt>
                <c:pt idx="5" c:formatCode="General">
                  <c:v>4</c:v>
                </c:pt>
                <c:pt idx="6" c:formatCode="General">
                  <c:v>13</c:v>
                </c:pt>
                <c:pt idx="7" c:formatCode="General">
                  <c:v>10</c:v>
                </c:pt>
                <c:pt idx="8" c:formatCode="General">
                  <c:v>7</c:v>
                </c:pt>
              </c:numCache>
            </c:numRef>
          </c:val>
        </c:ser>
        <c:ser>
          <c:idx val="1"/>
          <c:order val="1"/>
          <c:tx>
            <c:strRef>
              <c:f>[辅助表格.xlsx]Sheet1!$K$66</c:f>
              <c:strCache>
                <c:ptCount val="1"/>
                <c:pt idx="0">
                  <c:v>评价得分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[辅助表格.xlsx]Sheet1!$I$67:$I$75</c:f>
              <c:strCache>
                <c:ptCount val="9"/>
                <c:pt idx="0">
                  <c:v>预算编制</c:v>
                </c:pt>
                <c:pt idx="1">
                  <c:v>目标设置</c:v>
                </c:pt>
                <c:pt idx="2">
                  <c:v>资金管理</c:v>
                </c:pt>
                <c:pt idx="3">
                  <c:v>项目管理</c:v>
                </c:pt>
                <c:pt idx="4">
                  <c:v>资产管理</c:v>
                </c:pt>
                <c:pt idx="5">
                  <c:v>经济性</c:v>
                </c:pt>
                <c:pt idx="6">
                  <c:v>效率性</c:v>
                </c:pt>
                <c:pt idx="7">
                  <c:v>效果性</c:v>
                </c:pt>
                <c:pt idx="8">
                  <c:v>公平性</c:v>
                </c:pt>
              </c:strCache>
            </c:strRef>
          </c:cat>
          <c:val>
            <c:numRef>
              <c:f>[辅助表格.xlsx]Sheet1!$K$67:$K$75</c:f>
              <c:numCache>
                <c:formatCode>General</c:formatCode>
                <c:ptCount val="9"/>
                <c:pt idx="0" c:formatCode="General">
                  <c:v>13</c:v>
                </c:pt>
                <c:pt idx="1" c:formatCode="General">
                  <c:v>9</c:v>
                </c:pt>
                <c:pt idx="2" c:formatCode="General">
                  <c:v>21.89</c:v>
                </c:pt>
                <c:pt idx="3" c:formatCode="General">
                  <c:v>5</c:v>
                </c:pt>
                <c:pt idx="4" c:formatCode="General">
                  <c:v>13</c:v>
                </c:pt>
                <c:pt idx="5" c:formatCode="General">
                  <c:v>4</c:v>
                </c:pt>
                <c:pt idx="6" c:formatCode="General">
                  <c:v>13</c:v>
                </c:pt>
                <c:pt idx="7" c:formatCode="General">
                  <c:v>9</c:v>
                </c:pt>
                <c:pt idx="8" c:formatCode="General">
                  <c:v>6</c:v>
                </c:pt>
              </c:numCache>
            </c:numRef>
          </c:val>
        </c:ser>
        <c:dLbls>
          <c:showLegendKey val="0"/>
          <c:showVal val="1"/>
          <c:showCatName val="0"/>
          <c:showSerName val="0"/>
          <c:showPercent val="0"/>
          <c:showBubbleSize val="0"/>
        </c:dLbls>
        <c:gapWidth val="219"/>
        <c:overlap val="-27"/>
        <c:axId val="768159778"/>
        <c:axId val="721556526"/>
      </c:barChart>
      <c:catAx>
        <c:axId val="76815977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21556526"/>
        <c:crosses val="autoZero"/>
        <c:auto val="1"/>
        <c:lblAlgn val="ctr"/>
        <c:lblOffset val="100"/>
        <c:noMultiLvlLbl val="0"/>
      </c:catAx>
      <c:valAx>
        <c:axId val="72155652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6815977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[辅助表格.xlsx]Sheet1!$J$105</c:f>
              <c:strCache>
                <c:ptCount val="1"/>
                <c:pt idx="0">
                  <c:v>指标分值</c:v>
                </c:pt>
              </c:strCache>
            </c:strRef>
          </c:tx>
          <c:spPr>
            <a:solidFill>
              <a:schemeClr val="accent1"/>
            </a:solidFill>
            <a:ln>
              <a:noFill/>
            </a:ln>
            <a:effectLst/>
          </c:spPr>
          <c:invertIfNegative val="0"/>
          <c:dLbls>
            <c:delete val="1"/>
          </c:dLbls>
          <c:cat>
            <c:strRef>
              <c:f>[辅助表格.xlsx]Sheet1!$I$106:$I$114</c:f>
              <c:strCache>
                <c:ptCount val="9"/>
                <c:pt idx="0">
                  <c:v>预算编制</c:v>
                </c:pt>
                <c:pt idx="1">
                  <c:v>目标设置</c:v>
                </c:pt>
                <c:pt idx="2">
                  <c:v>资金管理</c:v>
                </c:pt>
                <c:pt idx="3">
                  <c:v>项目管理</c:v>
                </c:pt>
                <c:pt idx="4">
                  <c:v>资产管理</c:v>
                </c:pt>
                <c:pt idx="5">
                  <c:v>经济性</c:v>
                </c:pt>
                <c:pt idx="6">
                  <c:v>效率性</c:v>
                </c:pt>
                <c:pt idx="7">
                  <c:v>效果性</c:v>
                </c:pt>
                <c:pt idx="8">
                  <c:v>公平性</c:v>
                </c:pt>
              </c:strCache>
            </c:strRef>
          </c:cat>
          <c:val>
            <c:numRef>
              <c:f>[辅助表格.xlsx]Sheet1!$J$106:$J$114</c:f>
              <c:numCache>
                <c:formatCode>General</c:formatCode>
                <c:ptCount val="9"/>
                <c:pt idx="0" c:formatCode="General">
                  <c:v>13</c:v>
                </c:pt>
                <c:pt idx="1" c:formatCode="General">
                  <c:v>10</c:v>
                </c:pt>
                <c:pt idx="2" c:formatCode="General">
                  <c:v>25</c:v>
                </c:pt>
                <c:pt idx="3" c:formatCode="General">
                  <c:v>5</c:v>
                </c:pt>
                <c:pt idx="4" c:formatCode="General">
                  <c:v>13</c:v>
                </c:pt>
                <c:pt idx="5" c:formatCode="General">
                  <c:v>4</c:v>
                </c:pt>
                <c:pt idx="6" c:formatCode="General">
                  <c:v>13</c:v>
                </c:pt>
                <c:pt idx="7" c:formatCode="General">
                  <c:v>10</c:v>
                </c:pt>
                <c:pt idx="8" c:formatCode="General">
                  <c:v>7</c:v>
                </c:pt>
              </c:numCache>
            </c:numRef>
          </c:val>
        </c:ser>
        <c:ser>
          <c:idx val="1"/>
          <c:order val="1"/>
          <c:tx>
            <c:strRef>
              <c:f>[辅助表格.xlsx]Sheet1!$K$105</c:f>
              <c:strCache>
                <c:ptCount val="1"/>
                <c:pt idx="0">
                  <c:v>评价得分</c:v>
                </c:pt>
              </c:strCache>
            </c:strRef>
          </c:tx>
          <c:spPr>
            <a:solidFill>
              <a:schemeClr val="accent2"/>
            </a:solidFill>
            <a:ln>
              <a:noFill/>
            </a:ln>
            <a:effectLst/>
          </c:spPr>
          <c:invertIfNegative val="0"/>
          <c:dLbls>
            <c:delete val="1"/>
          </c:dLbls>
          <c:cat>
            <c:strRef>
              <c:f>[辅助表格.xlsx]Sheet1!$I$106:$I$114</c:f>
              <c:strCache>
                <c:ptCount val="9"/>
                <c:pt idx="0">
                  <c:v>预算编制</c:v>
                </c:pt>
                <c:pt idx="1">
                  <c:v>目标设置</c:v>
                </c:pt>
                <c:pt idx="2">
                  <c:v>资金管理</c:v>
                </c:pt>
                <c:pt idx="3">
                  <c:v>项目管理</c:v>
                </c:pt>
                <c:pt idx="4">
                  <c:v>资产管理</c:v>
                </c:pt>
                <c:pt idx="5">
                  <c:v>经济性</c:v>
                </c:pt>
                <c:pt idx="6">
                  <c:v>效率性</c:v>
                </c:pt>
                <c:pt idx="7">
                  <c:v>效果性</c:v>
                </c:pt>
                <c:pt idx="8">
                  <c:v>公平性</c:v>
                </c:pt>
              </c:strCache>
            </c:strRef>
          </c:cat>
          <c:val>
            <c:numRef>
              <c:f>[辅助表格.xlsx]Sheet1!$K$106:$K$114</c:f>
              <c:numCache>
                <c:formatCode>General</c:formatCode>
                <c:ptCount val="9"/>
                <c:pt idx="0" c:formatCode="General">
                  <c:v>13</c:v>
                </c:pt>
                <c:pt idx="1" c:formatCode="General">
                  <c:v>9</c:v>
                </c:pt>
                <c:pt idx="2" c:formatCode="General">
                  <c:v>23.77</c:v>
                </c:pt>
                <c:pt idx="3" c:formatCode="General">
                  <c:v>5</c:v>
                </c:pt>
                <c:pt idx="4" c:formatCode="General">
                  <c:v>13</c:v>
                </c:pt>
                <c:pt idx="5" c:formatCode="General">
                  <c:v>4</c:v>
                </c:pt>
                <c:pt idx="6" c:formatCode="General">
                  <c:v>12</c:v>
                </c:pt>
                <c:pt idx="7" c:formatCode="General">
                  <c:v>8</c:v>
                </c:pt>
                <c:pt idx="8" c:formatCode="General">
                  <c:v>6</c:v>
                </c:pt>
              </c:numCache>
            </c:numRef>
          </c:val>
        </c:ser>
        <c:dLbls>
          <c:showLegendKey val="0"/>
          <c:showVal val="0"/>
          <c:showCatName val="0"/>
          <c:showSerName val="0"/>
          <c:showPercent val="0"/>
          <c:showBubbleSize val="0"/>
        </c:dLbls>
        <c:gapWidth val="219"/>
        <c:overlap val="-27"/>
        <c:axId val="387138688"/>
        <c:axId val="387140224"/>
      </c:barChart>
      <c:catAx>
        <c:axId val="387138688"/>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7140224"/>
        <c:crosses val="autoZero"/>
        <c:auto val="1"/>
        <c:lblAlgn val="ctr"/>
        <c:lblOffset val="100"/>
        <c:noMultiLvlLbl val="0"/>
      </c:catAx>
      <c:valAx>
        <c:axId val="387140224"/>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713868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34</Pages>
  <Words>2979</Words>
  <Characters>16986</Characters>
  <Lines>141</Lines>
  <Paragraphs>39</Paragraphs>
  <TotalTime>0</TotalTime>
  <ScaleCrop>false</ScaleCrop>
  <LinksUpToDate>false</LinksUpToDate>
  <CharactersWithSpaces>19926</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2017-03-02T16:39:00Z</dcterms:created>
  <dc:creator>崔竹英</dc:creator>
  <cp:lastModifiedBy>LK</cp:lastModifiedBy>
  <cp:lastPrinted>2018-03-24T10:16:00Z</cp:lastPrinted>
  <dcterms:modified xsi:type="dcterms:W3CDTF">2020-07-22T08:27:05Z</dcterms:modified>
  <dc:title>一、部门基本情况</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ribbonExt">
    <vt:lpwstr>{"WPSExtOfficeTab":{"OnGetEnabled":false,"OnGetVisible":false}}</vt:lpwstr>
  </property>
</Properties>
</file>